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7110230"/>
        <w:docPartObj>
          <w:docPartGallery w:val="Cover Pages"/>
          <w:docPartUnique/>
        </w:docPartObj>
      </w:sdtPr>
      <w:sdtEndPr>
        <w:rPr>
          <w:rStyle w:val="a8"/>
          <w:iCs/>
          <w:color w:val="365F91" w:themeColor="accent1" w:themeShade="BF"/>
          <w:lang w:bidi="el-GR"/>
        </w:rPr>
      </w:sdtEndPr>
      <w:sdtContent>
        <w:p w:rsidR="00BD6CDE" w:rsidRDefault="00BD6CDE"/>
        <w:p w:rsidR="00BD6CDE" w:rsidRDefault="00F75441">
          <w:r>
            <w:rPr>
              <w:noProof/>
            </w:rPr>
            <w:pict>
              <v:group id="_x0000_s1026" style="position:absolute;margin-left:0;margin-top:0;width:595.3pt;height:641.1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965;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32"/>
                            <w:szCs w:val="32"/>
                          </w:rPr>
                          <w:alias w:val="Εταιρεία"/>
                          <w:id w:val="15866524"/>
                          <w:dataBinding w:prefixMappings="xmlns:ns0='http://schemas.openxmlformats.org/officeDocument/2006/extended-properties'" w:xpath="/ns0:Properties[1]/ns0:Company[1]" w:storeItemID="{6668398D-A668-4E3E-A5EB-62B293D839F1}"/>
                          <w:text/>
                        </w:sdtPr>
                        <w:sdtContent>
                          <w:p w:rsidR="00BD6CDE" w:rsidRDefault="00BD6CDE">
                            <w:pPr>
                              <w:spacing w:after="0"/>
                              <w:rPr>
                                <w:b/>
                                <w:bCs/>
                                <w:color w:val="808080" w:themeColor="text1" w:themeTint="7F"/>
                                <w:sz w:val="32"/>
                                <w:szCs w:val="32"/>
                              </w:rPr>
                            </w:pPr>
                            <w:r>
                              <w:rPr>
                                <w:b/>
                                <w:bCs/>
                                <w:color w:val="808080" w:themeColor="text1" w:themeTint="7F"/>
                                <w:sz w:val="32"/>
                                <w:szCs w:val="32"/>
                              </w:rPr>
                              <w:t>ΠΑΝΕΠΙΣΤΗΜΙΟ</w:t>
                            </w:r>
                            <w:r w:rsidR="00090AEC">
                              <w:rPr>
                                <w:b/>
                                <w:bCs/>
                                <w:color w:val="808080" w:themeColor="text1" w:themeTint="7F"/>
                                <w:sz w:val="32"/>
                                <w:szCs w:val="32"/>
                              </w:rPr>
                              <w:t xml:space="preserve"> ΔΥΤΙΚΗΣ ΜΑΚΕΔΟΝΙΑΣ</w:t>
                            </w:r>
                          </w:p>
                        </w:sdtContent>
                      </w:sdt>
                      <w:p w:rsidR="00BD6CDE" w:rsidRDefault="00BD6CDE">
                        <w:pPr>
                          <w:spacing w:after="0"/>
                          <w:rPr>
                            <w:b/>
                            <w:bCs/>
                            <w:color w:val="808080" w:themeColor="text1" w:themeTint="7F"/>
                            <w:sz w:val="32"/>
                            <w:szCs w:val="32"/>
                          </w:rPr>
                        </w:pPr>
                      </w:p>
                    </w:txbxContent>
                  </v:textbox>
                </v:rect>
                <v:rect id="_x0000_s1039" style="position:absolute;left:6494;top:11160;width:4998;height:839;mso-position-horizontal-relative:margin;mso-position-vertical-relative:margin" filled="f" stroked="f">
                  <v:textbox style="mso-next-textbox:#_x0000_s1039;mso-fit-shape-to-text:t">
                    <w:txbxContent>
                      <w:sdt>
                        <w:sdtPr>
                          <w:rPr>
                            <w:sz w:val="40"/>
                            <w:szCs w:val="40"/>
                          </w:rPr>
                          <w:alias w:val="Έτος"/>
                          <w:id w:val="18366977"/>
                          <w:dataBinding w:prefixMappings="xmlns:ns0='http://schemas.microsoft.com/office/2006/coverPageProps'" w:xpath="/ns0:CoverPageProperties[1]/ns0:PublishDate[1]" w:storeItemID="{55AF091B-3C7A-41E3-B477-F2FDAA23CFDA}"/>
                          <w:date>
                            <w:dateFormat w:val="yy"/>
                            <w:lid w:val="el-GR"/>
                            <w:storeMappedDataAs w:val="dateTime"/>
                            <w:calendar w:val="gregorian"/>
                          </w:date>
                        </w:sdtPr>
                        <w:sdtContent>
                          <w:p w:rsidR="00BD6CDE" w:rsidRPr="00090AEC" w:rsidRDefault="00090AEC">
                            <w:pPr>
                              <w:jc w:val="right"/>
                              <w:rPr>
                                <w:sz w:val="40"/>
                                <w:szCs w:val="40"/>
                              </w:rPr>
                            </w:pPr>
                            <w:r w:rsidRPr="00090AEC">
                              <w:rPr>
                                <w:sz w:val="40"/>
                                <w:szCs w:val="40"/>
                              </w:rPr>
                              <w:t>Β΄ εξάμηνο, 2018</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rPr>
                          <w:alias w:val="Τίτλος"/>
                          <w:id w:val="15866532"/>
                          <w:dataBinding w:prefixMappings="xmlns:ns0='http://schemas.openxmlformats.org/package/2006/metadata/core-properties' xmlns:ns1='http://purl.org/dc/elements/1.1/'" w:xpath="/ns0:coreProperties[1]/ns1:title[1]" w:storeItemID="{6C3C8BC8-F283-45AE-878A-BAB7291924A1}"/>
                          <w:text/>
                        </w:sdtPr>
                        <w:sdtContent>
                          <w:p w:rsidR="00BD6CDE" w:rsidRDefault="00090AEC">
                            <w:pPr>
                              <w:spacing w:after="0"/>
                              <w:rPr>
                                <w:b/>
                                <w:bCs/>
                                <w:color w:val="1F497D" w:themeColor="text2"/>
                                <w:sz w:val="72"/>
                                <w:szCs w:val="72"/>
                              </w:rPr>
                            </w:pPr>
                            <w:r>
                              <w:rPr>
                                <w:b/>
                                <w:bCs/>
                                <w:color w:val="1F497D" w:themeColor="text2"/>
                                <w:sz w:val="72"/>
                                <w:szCs w:val="72"/>
                              </w:rPr>
                              <w:t>Πληροφορική και νέες Τεχνολογίες στην Εκπαίδευση</w:t>
                            </w:r>
                          </w:p>
                        </w:sdtContent>
                      </w:sdt>
                      <w:p w:rsidR="00BD6CDE" w:rsidRDefault="00090AEC">
                        <w:pPr>
                          <w:rPr>
                            <w:b/>
                            <w:bCs/>
                            <w:color w:val="4F81BD" w:themeColor="accent1"/>
                            <w:sz w:val="40"/>
                            <w:szCs w:val="40"/>
                          </w:rPr>
                        </w:pPr>
                        <w:r>
                          <w:rPr>
                            <w:b/>
                            <w:bCs/>
                            <w:color w:val="4F81BD" w:themeColor="accent1"/>
                            <w:sz w:val="40"/>
                            <w:szCs w:val="40"/>
                          </w:rPr>
                          <w:t>1</w:t>
                        </w:r>
                        <w:r w:rsidRPr="00090AEC">
                          <w:rPr>
                            <w:b/>
                            <w:bCs/>
                            <w:color w:val="4F81BD" w:themeColor="accent1"/>
                            <w:sz w:val="40"/>
                            <w:szCs w:val="40"/>
                            <w:vertAlign w:val="superscript"/>
                          </w:rPr>
                          <w:t>η</w:t>
                        </w:r>
                        <w:r>
                          <w:rPr>
                            <w:b/>
                            <w:bCs/>
                            <w:color w:val="4F81BD" w:themeColor="accent1"/>
                            <w:sz w:val="40"/>
                            <w:szCs w:val="40"/>
                          </w:rPr>
                          <w:t xml:space="preserve"> Εργαστηριακή Εργασία</w:t>
                        </w:r>
                      </w:p>
                      <w:p w:rsidR="00BD6CDE" w:rsidRDefault="00090AEC">
                        <w:pPr>
                          <w:rPr>
                            <w:b/>
                            <w:bCs/>
                            <w:color w:val="808080" w:themeColor="text1" w:themeTint="7F"/>
                            <w:sz w:val="32"/>
                            <w:szCs w:val="32"/>
                          </w:rPr>
                        </w:pPr>
                        <w:proofErr w:type="spellStart"/>
                        <w:r>
                          <w:rPr>
                            <w:b/>
                            <w:bCs/>
                            <w:color w:val="808080" w:themeColor="text1" w:themeTint="7F"/>
                            <w:sz w:val="32"/>
                            <w:szCs w:val="32"/>
                          </w:rPr>
                          <w:t>Τόλιας</w:t>
                        </w:r>
                        <w:proofErr w:type="spellEnd"/>
                        <w:r>
                          <w:rPr>
                            <w:b/>
                            <w:bCs/>
                            <w:color w:val="808080" w:themeColor="text1" w:themeTint="7F"/>
                            <w:sz w:val="32"/>
                            <w:szCs w:val="32"/>
                          </w:rPr>
                          <w:t xml:space="preserve"> Βασίλειος, Α.Μ 4528</w:t>
                        </w:r>
                      </w:p>
                      <w:p w:rsidR="00BD6CDE" w:rsidRDefault="00BD6CDE">
                        <w:pPr>
                          <w:rPr>
                            <w:b/>
                            <w:bCs/>
                            <w:color w:val="808080" w:themeColor="text1" w:themeTint="7F"/>
                            <w:sz w:val="32"/>
                            <w:szCs w:val="32"/>
                          </w:rPr>
                        </w:pPr>
                      </w:p>
                    </w:txbxContent>
                  </v:textbox>
                </v:rect>
                <w10:wrap anchorx="page" anchory="margin"/>
              </v:group>
            </w:pict>
          </w:r>
        </w:p>
        <w:p w:rsidR="00BD6CDE" w:rsidRDefault="00BD6CDE">
          <w:pPr>
            <w:rPr>
              <w:rStyle w:val="a8"/>
              <w:rFonts w:asciiTheme="majorHAnsi" w:eastAsiaTheme="majorEastAsia" w:hAnsiTheme="majorHAnsi" w:cstheme="majorBidi"/>
              <w:b/>
              <w:caps/>
              <w:sz w:val="90"/>
              <w:szCs w:val="32"/>
              <w:lang w:eastAsia="ja-JP" w:bidi="el-GR"/>
            </w:rPr>
          </w:pPr>
          <w:r>
            <w:rPr>
              <w:rStyle w:val="a8"/>
              <w:lang w:bidi="el-GR"/>
            </w:rPr>
            <w:br w:type="page"/>
          </w:r>
        </w:p>
      </w:sdtContent>
    </w:sdt>
    <w:sdt>
      <w:sdtPr>
        <w:rPr>
          <w:rFonts w:asciiTheme="minorHAnsi" w:eastAsiaTheme="minorHAnsi" w:hAnsiTheme="minorHAnsi" w:cstheme="minorBidi"/>
          <w:b w:val="0"/>
          <w:iCs/>
          <w:caps w:val="0"/>
          <w:color w:val="3071C3" w:themeColor="text2" w:themeTint="BF"/>
          <w:sz w:val="24"/>
          <w:szCs w:val="24"/>
          <w:lang w:eastAsia="en-US"/>
        </w:rPr>
        <w:id w:val="-1568100847"/>
        <w:docPartObj>
          <w:docPartGallery w:val="Table of Contents"/>
          <w:docPartUnique/>
        </w:docPartObj>
      </w:sdtPr>
      <w:sdtEndPr>
        <w:rPr>
          <w:bCs/>
          <w:noProof/>
          <w:color w:val="auto"/>
          <w:sz w:val="22"/>
          <w:szCs w:val="22"/>
        </w:rPr>
      </w:sdtEndPr>
      <w:sdtContent>
        <w:p w:rsidR="000469F7" w:rsidRPr="00BD6CDE" w:rsidRDefault="000469F7" w:rsidP="000469F7">
          <w:pPr>
            <w:pStyle w:val="a9"/>
            <w:rPr>
              <w:lang w:val="en-US"/>
            </w:rPr>
          </w:pPr>
          <w:r w:rsidRPr="00BD6CDE">
            <w:rPr>
              <w:rStyle w:val="a8"/>
              <w:lang w:bidi="el-GR"/>
            </w:rPr>
            <w:t>Πίνακας</w:t>
          </w:r>
          <w:r w:rsidRPr="00BD6CDE">
            <w:rPr>
              <w:rStyle w:val="a8"/>
              <w:lang w:val="en-US" w:bidi="el-GR"/>
            </w:rPr>
            <w:br/>
          </w:r>
          <w:r>
            <w:rPr>
              <w:lang w:bidi="el-GR"/>
            </w:rPr>
            <w:t>περιεχομένων</w:t>
          </w:r>
        </w:p>
        <w:p w:rsidR="00600D4C" w:rsidRPr="00600D4C" w:rsidRDefault="00F75441">
          <w:pPr>
            <w:pStyle w:val="10"/>
            <w:rPr>
              <w:rFonts w:asciiTheme="minorHAnsi" w:eastAsiaTheme="minorEastAsia" w:hAnsiTheme="minorHAnsi"/>
              <w:b w:val="0"/>
              <w:bCs w:val="0"/>
              <w:caps w:val="0"/>
              <w:noProof/>
              <w:color w:val="auto"/>
              <w:sz w:val="22"/>
              <w:szCs w:val="22"/>
              <w:lang w:val="en-US" w:eastAsia="el-GR"/>
            </w:rPr>
          </w:pPr>
          <w:r w:rsidRPr="00F75441">
            <w:rPr>
              <w:noProof/>
              <w:lang w:bidi="el-GR"/>
            </w:rPr>
            <w:fldChar w:fldCharType="begin"/>
          </w:r>
          <w:r w:rsidR="000469F7" w:rsidRPr="000469F7">
            <w:rPr>
              <w:lang w:val="en-US" w:bidi="el-GR"/>
            </w:rPr>
            <w:instrText xml:space="preserve"> TOC \o "1-3" \u </w:instrText>
          </w:r>
          <w:r w:rsidRPr="00F75441">
            <w:rPr>
              <w:noProof/>
              <w:lang w:bidi="el-GR"/>
            </w:rPr>
            <w:fldChar w:fldCharType="separate"/>
          </w:r>
          <w:r w:rsidR="00600D4C" w:rsidRPr="00256038">
            <w:rPr>
              <w:rFonts w:ascii="Arial" w:hAnsi="Arial" w:cs="Arial"/>
              <w:b w:val="0"/>
              <w:noProof/>
              <w:color w:val="C00000"/>
              <w:lang w:val="en-US"/>
            </w:rPr>
            <w:t>Meaning of ecology</w:t>
          </w:r>
          <w:r w:rsidR="00600D4C" w:rsidRPr="00600D4C">
            <w:rPr>
              <w:noProof/>
              <w:lang w:val="en-US"/>
            </w:rPr>
            <w:tab/>
          </w:r>
          <w:r>
            <w:rPr>
              <w:noProof/>
            </w:rPr>
            <w:fldChar w:fldCharType="begin"/>
          </w:r>
          <w:r w:rsidR="00600D4C" w:rsidRPr="00600D4C">
            <w:rPr>
              <w:noProof/>
              <w:lang w:val="en-US"/>
            </w:rPr>
            <w:instrText xml:space="preserve"> PAGEREF _Toc509932418 \h </w:instrText>
          </w:r>
          <w:r>
            <w:rPr>
              <w:noProof/>
            </w:rPr>
          </w:r>
          <w:r>
            <w:rPr>
              <w:noProof/>
            </w:rPr>
            <w:fldChar w:fldCharType="separate"/>
          </w:r>
          <w:r w:rsidR="00600D4C" w:rsidRPr="00600D4C">
            <w:rPr>
              <w:noProof/>
              <w:lang w:val="en-US"/>
            </w:rPr>
            <w:t>2</w:t>
          </w:r>
          <w:r>
            <w:rPr>
              <w:noProof/>
            </w:rPr>
            <w:fldChar w:fldCharType="end"/>
          </w:r>
        </w:p>
        <w:p w:rsidR="00600D4C" w:rsidRPr="00600D4C" w:rsidRDefault="00600D4C">
          <w:pPr>
            <w:pStyle w:val="20"/>
            <w:rPr>
              <w:rFonts w:eastAsiaTheme="minorEastAsia"/>
              <w:bCs w:val="0"/>
              <w:noProof/>
              <w:color w:val="auto"/>
              <w:sz w:val="22"/>
              <w:szCs w:val="22"/>
              <w:lang w:val="en-US" w:eastAsia="el-GR"/>
            </w:rPr>
          </w:pPr>
          <w:r w:rsidRPr="00256038">
            <w:rPr>
              <w:noProof/>
              <w:lang w:val="en-US"/>
            </w:rPr>
            <w:t>What ecology is</w:t>
          </w:r>
          <w:r w:rsidRPr="00600D4C">
            <w:rPr>
              <w:noProof/>
              <w:lang w:val="en-US"/>
            </w:rPr>
            <w:tab/>
          </w:r>
          <w:r w:rsidR="00F75441">
            <w:rPr>
              <w:noProof/>
            </w:rPr>
            <w:fldChar w:fldCharType="begin"/>
          </w:r>
          <w:r w:rsidRPr="00600D4C">
            <w:rPr>
              <w:noProof/>
              <w:lang w:val="en-US"/>
            </w:rPr>
            <w:instrText xml:space="preserve"> PAGEREF _Toc509932419 \h </w:instrText>
          </w:r>
          <w:r w:rsidR="00F75441">
            <w:rPr>
              <w:noProof/>
            </w:rPr>
          </w:r>
          <w:r w:rsidR="00F75441">
            <w:rPr>
              <w:noProof/>
            </w:rPr>
            <w:fldChar w:fldCharType="separate"/>
          </w:r>
          <w:r w:rsidRPr="00600D4C">
            <w:rPr>
              <w:noProof/>
              <w:lang w:val="en-US"/>
            </w:rPr>
            <w:t>2</w:t>
          </w:r>
          <w:r w:rsidR="00F75441">
            <w:rPr>
              <w:noProof/>
            </w:rPr>
            <w:fldChar w:fldCharType="end"/>
          </w:r>
        </w:p>
        <w:p w:rsidR="00600D4C" w:rsidRPr="00600D4C" w:rsidRDefault="00600D4C">
          <w:pPr>
            <w:pStyle w:val="10"/>
            <w:rPr>
              <w:rFonts w:asciiTheme="minorHAnsi" w:eastAsiaTheme="minorEastAsia" w:hAnsiTheme="minorHAnsi"/>
              <w:b w:val="0"/>
              <w:bCs w:val="0"/>
              <w:caps w:val="0"/>
              <w:noProof/>
              <w:color w:val="auto"/>
              <w:sz w:val="22"/>
              <w:szCs w:val="22"/>
              <w:lang w:val="en-US" w:eastAsia="el-GR"/>
            </w:rPr>
          </w:pPr>
          <w:r w:rsidRPr="00256038">
            <w:rPr>
              <w:rFonts w:ascii="Arial" w:hAnsi="Arial" w:cs="Arial"/>
              <w:b w:val="0"/>
              <w:noProof/>
              <w:color w:val="C00000"/>
              <w:lang w:val="en-US"/>
            </w:rPr>
            <w:t>Levels, Scope, and Scale of Organization</w:t>
          </w:r>
          <w:r w:rsidRPr="00600D4C">
            <w:rPr>
              <w:noProof/>
              <w:lang w:val="en-US"/>
            </w:rPr>
            <w:tab/>
          </w:r>
          <w:r w:rsidR="00F75441">
            <w:rPr>
              <w:noProof/>
            </w:rPr>
            <w:fldChar w:fldCharType="begin"/>
          </w:r>
          <w:r w:rsidRPr="00600D4C">
            <w:rPr>
              <w:noProof/>
              <w:lang w:val="en-US"/>
            </w:rPr>
            <w:instrText xml:space="preserve"> PAGEREF _Toc509932420 \h </w:instrText>
          </w:r>
          <w:r w:rsidR="00F75441">
            <w:rPr>
              <w:noProof/>
            </w:rPr>
          </w:r>
          <w:r w:rsidR="00F75441">
            <w:rPr>
              <w:noProof/>
            </w:rPr>
            <w:fldChar w:fldCharType="separate"/>
          </w:r>
          <w:r w:rsidRPr="00600D4C">
            <w:rPr>
              <w:noProof/>
              <w:lang w:val="en-US"/>
            </w:rPr>
            <w:t>3</w:t>
          </w:r>
          <w:r w:rsidR="00F75441">
            <w:rPr>
              <w:noProof/>
            </w:rPr>
            <w:fldChar w:fldCharType="end"/>
          </w:r>
        </w:p>
        <w:p w:rsidR="00600D4C" w:rsidRPr="00600D4C" w:rsidRDefault="00600D4C">
          <w:pPr>
            <w:pStyle w:val="20"/>
            <w:rPr>
              <w:rFonts w:eastAsiaTheme="minorEastAsia"/>
              <w:bCs w:val="0"/>
              <w:noProof/>
              <w:color w:val="auto"/>
              <w:sz w:val="22"/>
              <w:szCs w:val="22"/>
              <w:lang w:val="en-US" w:eastAsia="el-GR"/>
            </w:rPr>
          </w:pPr>
          <w:r w:rsidRPr="00256038">
            <w:rPr>
              <w:noProof/>
              <w:lang w:val="en-US"/>
            </w:rPr>
            <w:t>The scope</w:t>
          </w:r>
          <w:r w:rsidRPr="00600D4C">
            <w:rPr>
              <w:noProof/>
              <w:lang w:val="en-US"/>
            </w:rPr>
            <w:tab/>
          </w:r>
          <w:r w:rsidR="00F75441">
            <w:rPr>
              <w:noProof/>
            </w:rPr>
            <w:fldChar w:fldCharType="begin"/>
          </w:r>
          <w:r w:rsidRPr="00600D4C">
            <w:rPr>
              <w:noProof/>
              <w:lang w:val="en-US"/>
            </w:rPr>
            <w:instrText xml:space="preserve"> PAGEREF _Toc509932421 \h </w:instrText>
          </w:r>
          <w:r w:rsidR="00F75441">
            <w:rPr>
              <w:noProof/>
            </w:rPr>
          </w:r>
          <w:r w:rsidR="00F75441">
            <w:rPr>
              <w:noProof/>
            </w:rPr>
            <w:fldChar w:fldCharType="separate"/>
          </w:r>
          <w:r w:rsidRPr="00600D4C">
            <w:rPr>
              <w:noProof/>
              <w:lang w:val="en-US"/>
            </w:rPr>
            <w:t>3</w:t>
          </w:r>
          <w:r w:rsidR="00F75441">
            <w:rPr>
              <w:noProof/>
            </w:rPr>
            <w:fldChar w:fldCharType="end"/>
          </w:r>
        </w:p>
        <w:p w:rsidR="00600D4C" w:rsidRPr="00600D4C" w:rsidRDefault="00600D4C">
          <w:pPr>
            <w:pStyle w:val="10"/>
            <w:rPr>
              <w:rFonts w:asciiTheme="minorHAnsi" w:eastAsiaTheme="minorEastAsia" w:hAnsiTheme="minorHAnsi"/>
              <w:b w:val="0"/>
              <w:bCs w:val="0"/>
              <w:caps w:val="0"/>
              <w:noProof/>
              <w:color w:val="auto"/>
              <w:sz w:val="22"/>
              <w:szCs w:val="22"/>
              <w:lang w:val="en-US" w:eastAsia="el-GR"/>
            </w:rPr>
          </w:pPr>
          <w:r w:rsidRPr="00256038">
            <w:rPr>
              <w:rFonts w:ascii="Arial" w:hAnsi="Arial" w:cs="Arial"/>
              <w:b w:val="0"/>
              <w:noProof/>
              <w:color w:val="C00000"/>
              <w:lang w:val="en-US"/>
            </w:rPr>
            <w:t>Individual Ecology</w:t>
          </w:r>
          <w:r w:rsidRPr="00600D4C">
            <w:rPr>
              <w:noProof/>
              <w:lang w:val="en-US"/>
            </w:rPr>
            <w:tab/>
          </w:r>
          <w:r w:rsidR="00F75441">
            <w:rPr>
              <w:noProof/>
            </w:rPr>
            <w:fldChar w:fldCharType="begin"/>
          </w:r>
          <w:r w:rsidRPr="00600D4C">
            <w:rPr>
              <w:noProof/>
              <w:lang w:val="en-US"/>
            </w:rPr>
            <w:instrText xml:space="preserve"> PAGEREF _Toc509932422 \h </w:instrText>
          </w:r>
          <w:r w:rsidR="00F75441">
            <w:rPr>
              <w:noProof/>
            </w:rPr>
          </w:r>
          <w:r w:rsidR="00F75441">
            <w:rPr>
              <w:noProof/>
            </w:rPr>
            <w:fldChar w:fldCharType="separate"/>
          </w:r>
          <w:r w:rsidRPr="00600D4C">
            <w:rPr>
              <w:noProof/>
              <w:lang w:val="en-US"/>
            </w:rPr>
            <w:t>4</w:t>
          </w:r>
          <w:r w:rsidR="00F75441">
            <w:rPr>
              <w:noProof/>
            </w:rPr>
            <w:fldChar w:fldCharType="end"/>
          </w:r>
        </w:p>
        <w:p w:rsidR="00600D4C" w:rsidRPr="00600D4C" w:rsidRDefault="00600D4C">
          <w:pPr>
            <w:pStyle w:val="20"/>
            <w:rPr>
              <w:rFonts w:eastAsiaTheme="minorEastAsia"/>
              <w:bCs w:val="0"/>
              <w:noProof/>
              <w:color w:val="auto"/>
              <w:sz w:val="22"/>
              <w:szCs w:val="22"/>
              <w:lang w:val="en-US" w:eastAsia="el-GR"/>
            </w:rPr>
          </w:pPr>
          <w:r w:rsidRPr="00256038">
            <w:rPr>
              <w:noProof/>
              <w:lang w:val="en-US"/>
            </w:rPr>
            <w:t>Characteristics</w:t>
          </w:r>
          <w:r w:rsidRPr="00600D4C">
            <w:rPr>
              <w:noProof/>
              <w:lang w:val="en-US"/>
            </w:rPr>
            <w:tab/>
          </w:r>
          <w:r w:rsidR="00F75441">
            <w:rPr>
              <w:noProof/>
            </w:rPr>
            <w:fldChar w:fldCharType="begin"/>
          </w:r>
          <w:r w:rsidRPr="00600D4C">
            <w:rPr>
              <w:noProof/>
              <w:lang w:val="en-US"/>
            </w:rPr>
            <w:instrText xml:space="preserve"> PAGEREF _Toc509932423 \h </w:instrText>
          </w:r>
          <w:r w:rsidR="00F75441">
            <w:rPr>
              <w:noProof/>
            </w:rPr>
          </w:r>
          <w:r w:rsidR="00F75441">
            <w:rPr>
              <w:noProof/>
            </w:rPr>
            <w:fldChar w:fldCharType="separate"/>
          </w:r>
          <w:r w:rsidRPr="00600D4C">
            <w:rPr>
              <w:noProof/>
              <w:lang w:val="en-US"/>
            </w:rPr>
            <w:t>4</w:t>
          </w:r>
          <w:r w:rsidR="00F75441">
            <w:rPr>
              <w:noProof/>
            </w:rPr>
            <w:fldChar w:fldCharType="end"/>
          </w:r>
        </w:p>
        <w:p w:rsidR="00600D4C" w:rsidRPr="00600D4C" w:rsidRDefault="00600D4C">
          <w:pPr>
            <w:pStyle w:val="10"/>
            <w:rPr>
              <w:rFonts w:asciiTheme="minorHAnsi" w:eastAsiaTheme="minorEastAsia" w:hAnsiTheme="minorHAnsi"/>
              <w:b w:val="0"/>
              <w:bCs w:val="0"/>
              <w:caps w:val="0"/>
              <w:noProof/>
              <w:color w:val="auto"/>
              <w:sz w:val="22"/>
              <w:szCs w:val="22"/>
              <w:lang w:val="en-US" w:eastAsia="el-GR"/>
            </w:rPr>
          </w:pPr>
          <w:r w:rsidRPr="00256038">
            <w:rPr>
              <w:rFonts w:ascii="Arial" w:hAnsi="Arial" w:cs="Arial"/>
              <w:b w:val="0"/>
              <w:noProof/>
              <w:color w:val="C00000"/>
              <w:lang w:val="en-US"/>
            </w:rPr>
            <w:t>Ecological Complexity</w:t>
          </w:r>
          <w:r w:rsidRPr="00600D4C">
            <w:rPr>
              <w:noProof/>
              <w:lang w:val="en-US"/>
            </w:rPr>
            <w:tab/>
          </w:r>
          <w:r w:rsidR="00F75441">
            <w:rPr>
              <w:noProof/>
            </w:rPr>
            <w:fldChar w:fldCharType="begin"/>
          </w:r>
          <w:r w:rsidRPr="00600D4C">
            <w:rPr>
              <w:noProof/>
              <w:lang w:val="en-US"/>
            </w:rPr>
            <w:instrText xml:space="preserve"> PAGEREF _Toc509932424 \h </w:instrText>
          </w:r>
          <w:r w:rsidR="00F75441">
            <w:rPr>
              <w:noProof/>
            </w:rPr>
          </w:r>
          <w:r w:rsidR="00F75441">
            <w:rPr>
              <w:noProof/>
            </w:rPr>
            <w:fldChar w:fldCharType="separate"/>
          </w:r>
          <w:r w:rsidRPr="00600D4C">
            <w:rPr>
              <w:noProof/>
              <w:lang w:val="en-US"/>
            </w:rPr>
            <w:t>5</w:t>
          </w:r>
          <w:r w:rsidR="00F75441">
            <w:rPr>
              <w:noProof/>
            </w:rPr>
            <w:fldChar w:fldCharType="end"/>
          </w:r>
        </w:p>
        <w:p w:rsidR="00600D4C" w:rsidRPr="00600D4C" w:rsidRDefault="00600D4C">
          <w:pPr>
            <w:pStyle w:val="20"/>
            <w:rPr>
              <w:rFonts w:eastAsiaTheme="minorEastAsia"/>
              <w:bCs w:val="0"/>
              <w:noProof/>
              <w:color w:val="auto"/>
              <w:sz w:val="22"/>
              <w:szCs w:val="22"/>
              <w:lang w:val="en-US" w:eastAsia="el-GR"/>
            </w:rPr>
          </w:pPr>
          <w:r w:rsidRPr="00256038">
            <w:rPr>
              <w:noProof/>
              <w:lang w:val="en-US"/>
            </w:rPr>
            <w:t>Relations of Ecology</w:t>
          </w:r>
          <w:r w:rsidRPr="00600D4C">
            <w:rPr>
              <w:noProof/>
              <w:lang w:val="en-US"/>
            </w:rPr>
            <w:tab/>
          </w:r>
          <w:r w:rsidR="00F75441">
            <w:rPr>
              <w:noProof/>
            </w:rPr>
            <w:fldChar w:fldCharType="begin"/>
          </w:r>
          <w:r w:rsidRPr="00600D4C">
            <w:rPr>
              <w:noProof/>
              <w:lang w:val="en-US"/>
            </w:rPr>
            <w:instrText xml:space="preserve"> PAGEREF _Toc509932425 \h </w:instrText>
          </w:r>
          <w:r w:rsidR="00F75441">
            <w:rPr>
              <w:noProof/>
            </w:rPr>
          </w:r>
          <w:r w:rsidR="00F75441">
            <w:rPr>
              <w:noProof/>
            </w:rPr>
            <w:fldChar w:fldCharType="separate"/>
          </w:r>
          <w:r w:rsidRPr="00600D4C">
            <w:rPr>
              <w:noProof/>
              <w:lang w:val="en-US"/>
            </w:rPr>
            <w:t>5</w:t>
          </w:r>
          <w:r w:rsidR="00F75441">
            <w:rPr>
              <w:noProof/>
            </w:rPr>
            <w:fldChar w:fldCharType="end"/>
          </w:r>
        </w:p>
        <w:p w:rsidR="00600D4C" w:rsidRPr="00600D4C" w:rsidRDefault="00600D4C">
          <w:pPr>
            <w:pStyle w:val="10"/>
            <w:rPr>
              <w:rFonts w:asciiTheme="minorHAnsi" w:eastAsiaTheme="minorEastAsia" w:hAnsiTheme="minorHAnsi"/>
              <w:b w:val="0"/>
              <w:bCs w:val="0"/>
              <w:caps w:val="0"/>
              <w:noProof/>
              <w:color w:val="auto"/>
              <w:sz w:val="22"/>
              <w:szCs w:val="22"/>
              <w:lang w:val="en-US" w:eastAsia="el-GR"/>
            </w:rPr>
          </w:pPr>
          <w:r w:rsidRPr="00256038">
            <w:rPr>
              <w:rFonts w:ascii="Arial" w:hAnsi="Arial" w:cs="Arial"/>
              <w:b w:val="0"/>
              <w:noProof/>
              <w:color w:val="C00000"/>
              <w:lang w:val="en-US"/>
            </w:rPr>
            <w:t>Behavioral Ecology</w:t>
          </w:r>
          <w:r w:rsidRPr="00600D4C">
            <w:rPr>
              <w:noProof/>
              <w:lang w:val="en-US"/>
            </w:rPr>
            <w:tab/>
          </w:r>
          <w:r w:rsidR="00F75441">
            <w:rPr>
              <w:noProof/>
            </w:rPr>
            <w:fldChar w:fldCharType="begin"/>
          </w:r>
          <w:r w:rsidRPr="00600D4C">
            <w:rPr>
              <w:noProof/>
              <w:lang w:val="en-US"/>
            </w:rPr>
            <w:instrText xml:space="preserve"> PAGEREF _Toc509932426 \h </w:instrText>
          </w:r>
          <w:r w:rsidR="00F75441">
            <w:rPr>
              <w:noProof/>
            </w:rPr>
          </w:r>
          <w:r w:rsidR="00F75441">
            <w:rPr>
              <w:noProof/>
            </w:rPr>
            <w:fldChar w:fldCharType="separate"/>
          </w:r>
          <w:r w:rsidRPr="00600D4C">
            <w:rPr>
              <w:noProof/>
              <w:lang w:val="en-US"/>
            </w:rPr>
            <w:t>6</w:t>
          </w:r>
          <w:r w:rsidR="00F75441">
            <w:rPr>
              <w:noProof/>
            </w:rPr>
            <w:fldChar w:fldCharType="end"/>
          </w:r>
        </w:p>
        <w:p w:rsidR="00600D4C" w:rsidRPr="00600D4C" w:rsidRDefault="00600D4C">
          <w:pPr>
            <w:pStyle w:val="20"/>
            <w:rPr>
              <w:rFonts w:eastAsiaTheme="minorEastAsia"/>
              <w:bCs w:val="0"/>
              <w:noProof/>
              <w:color w:val="auto"/>
              <w:sz w:val="22"/>
              <w:szCs w:val="22"/>
              <w:lang w:val="en-US" w:eastAsia="el-GR"/>
            </w:rPr>
          </w:pPr>
          <w:r w:rsidRPr="00256038">
            <w:rPr>
              <w:noProof/>
              <w:lang w:val="en-US"/>
            </w:rPr>
            <w:t>Different behaviors</w:t>
          </w:r>
          <w:r w:rsidRPr="00600D4C">
            <w:rPr>
              <w:noProof/>
              <w:lang w:val="en-US"/>
            </w:rPr>
            <w:tab/>
          </w:r>
          <w:r w:rsidR="00F75441">
            <w:rPr>
              <w:noProof/>
            </w:rPr>
            <w:fldChar w:fldCharType="begin"/>
          </w:r>
          <w:r w:rsidRPr="00600D4C">
            <w:rPr>
              <w:noProof/>
              <w:lang w:val="en-US"/>
            </w:rPr>
            <w:instrText xml:space="preserve"> PAGEREF _Toc509932427 \h </w:instrText>
          </w:r>
          <w:r w:rsidR="00F75441">
            <w:rPr>
              <w:noProof/>
            </w:rPr>
          </w:r>
          <w:r w:rsidR="00F75441">
            <w:rPr>
              <w:noProof/>
            </w:rPr>
            <w:fldChar w:fldCharType="separate"/>
          </w:r>
          <w:r w:rsidRPr="00600D4C">
            <w:rPr>
              <w:noProof/>
              <w:lang w:val="en-US"/>
            </w:rPr>
            <w:t>6</w:t>
          </w:r>
          <w:r w:rsidR="00F75441">
            <w:rPr>
              <w:noProof/>
            </w:rPr>
            <w:fldChar w:fldCharType="end"/>
          </w:r>
        </w:p>
        <w:p w:rsidR="00600D4C" w:rsidRPr="00600D4C" w:rsidRDefault="00600D4C">
          <w:pPr>
            <w:pStyle w:val="10"/>
            <w:rPr>
              <w:rFonts w:asciiTheme="minorHAnsi" w:eastAsiaTheme="minorEastAsia" w:hAnsiTheme="minorHAnsi"/>
              <w:b w:val="0"/>
              <w:bCs w:val="0"/>
              <w:caps w:val="0"/>
              <w:noProof/>
              <w:color w:val="auto"/>
              <w:sz w:val="22"/>
              <w:szCs w:val="22"/>
              <w:lang w:val="en-US" w:eastAsia="el-GR"/>
            </w:rPr>
          </w:pPr>
          <w:r>
            <w:rPr>
              <w:noProof/>
            </w:rPr>
            <w:t>Η</w:t>
          </w:r>
          <w:r w:rsidRPr="00600D4C">
            <w:rPr>
              <w:noProof/>
              <w:lang w:val="en-US"/>
            </w:rPr>
            <w:t xml:space="preserve"> </w:t>
          </w:r>
          <w:r>
            <w:rPr>
              <w:noProof/>
            </w:rPr>
            <w:t>οικογένεια</w:t>
          </w:r>
          <w:r w:rsidRPr="00600D4C">
            <w:rPr>
              <w:noProof/>
              <w:lang w:val="en-US"/>
            </w:rPr>
            <w:t xml:space="preserve"> </w:t>
          </w:r>
          <w:r>
            <w:rPr>
              <w:noProof/>
            </w:rPr>
            <w:t>μου</w:t>
          </w:r>
          <w:r w:rsidRPr="00600D4C">
            <w:rPr>
              <w:noProof/>
              <w:lang w:val="en-US"/>
            </w:rPr>
            <w:tab/>
          </w:r>
          <w:r w:rsidR="00F75441">
            <w:rPr>
              <w:noProof/>
            </w:rPr>
            <w:fldChar w:fldCharType="begin"/>
          </w:r>
          <w:r w:rsidRPr="00600D4C">
            <w:rPr>
              <w:noProof/>
              <w:lang w:val="en-US"/>
            </w:rPr>
            <w:instrText xml:space="preserve"> PAGEREF _Toc509932428 \h </w:instrText>
          </w:r>
          <w:r w:rsidR="00F75441">
            <w:rPr>
              <w:noProof/>
            </w:rPr>
          </w:r>
          <w:r w:rsidR="00F75441">
            <w:rPr>
              <w:noProof/>
            </w:rPr>
            <w:fldChar w:fldCharType="separate"/>
          </w:r>
          <w:r w:rsidRPr="00600D4C">
            <w:rPr>
              <w:noProof/>
              <w:lang w:val="en-US"/>
            </w:rPr>
            <w:t>7</w:t>
          </w:r>
          <w:r w:rsidR="00F75441">
            <w:rPr>
              <w:noProof/>
            </w:rPr>
            <w:fldChar w:fldCharType="end"/>
          </w:r>
        </w:p>
        <w:p w:rsidR="000469F7" w:rsidRDefault="00F75441" w:rsidP="000469F7">
          <w:r>
            <w:rPr>
              <w:rFonts w:asciiTheme="majorHAnsi" w:hAnsiTheme="majorHAnsi"/>
              <w:b/>
              <w:color w:val="1F497D" w:themeColor="text2"/>
              <w:sz w:val="28"/>
              <w:lang w:bidi="el-GR"/>
            </w:rPr>
            <w:fldChar w:fldCharType="end"/>
          </w:r>
        </w:p>
      </w:sdtContent>
    </w:sdt>
    <w:p w:rsidR="000469F7" w:rsidRDefault="000469F7" w:rsidP="000469F7">
      <w:pPr>
        <w:rPr>
          <w:rFonts w:eastAsiaTheme="majorEastAsia"/>
          <w:lang w:val="en-US"/>
        </w:rPr>
      </w:pPr>
      <w:r>
        <w:rPr>
          <w:lang w:val="en-US"/>
        </w:rPr>
        <w:br w:type="page"/>
      </w:r>
    </w:p>
    <w:p w:rsidR="00B128A7" w:rsidRPr="001704FA" w:rsidRDefault="00F0219A" w:rsidP="00F0219A">
      <w:pPr>
        <w:pStyle w:val="1"/>
        <w:spacing w:after="380"/>
        <w:rPr>
          <w:rFonts w:ascii="Arial" w:hAnsi="Arial" w:cs="Arial"/>
          <w:b w:val="0"/>
          <w:color w:val="C00000"/>
          <w:sz w:val="34"/>
          <w:szCs w:val="34"/>
          <w:lang w:val="en-US"/>
        </w:rPr>
      </w:pPr>
      <w:bookmarkStart w:id="0" w:name="_Toc509932418"/>
      <w:r w:rsidRPr="001704FA">
        <w:rPr>
          <w:rFonts w:ascii="Arial" w:hAnsi="Arial" w:cs="Arial"/>
          <w:b w:val="0"/>
          <w:color w:val="C00000"/>
          <w:sz w:val="34"/>
          <w:szCs w:val="34"/>
          <w:lang w:val="en-US"/>
        </w:rPr>
        <w:lastRenderedPageBreak/>
        <w:t>Meaning of ecology</w:t>
      </w:r>
      <w:bookmarkEnd w:id="0"/>
    </w:p>
    <w:p w:rsidR="00F0219A" w:rsidRPr="00D36A68" w:rsidRDefault="00F0219A" w:rsidP="00EB62F4">
      <w:pPr>
        <w:pStyle w:val="2"/>
        <w:rPr>
          <w:lang w:val="en-US"/>
        </w:rPr>
      </w:pPr>
      <w:bookmarkStart w:id="1" w:name="_Toc509932419"/>
      <w:r w:rsidRPr="00D36A68">
        <w:rPr>
          <w:lang w:val="en-US"/>
        </w:rPr>
        <w:t>What ecology is</w:t>
      </w:r>
      <w:bookmarkEnd w:id="1"/>
    </w:p>
    <w:p w:rsidR="00AD2B6E" w:rsidRPr="00600D4C" w:rsidRDefault="00B128A7" w:rsidP="00600D4C">
      <w:pPr>
        <w:tabs>
          <w:tab w:val="left" w:pos="-284"/>
        </w:tabs>
        <w:spacing w:after="240" w:line="312" w:lineRule="auto"/>
        <w:ind w:left="-284" w:right="-482" w:firstLine="709"/>
        <w:jc w:val="both"/>
        <w:rPr>
          <w:rFonts w:ascii="Times New Roman" w:hAnsi="Times New Roman" w:cs="Times New Roman"/>
          <w:sz w:val="24"/>
          <w:szCs w:val="24"/>
          <w:lang w:val="en-US"/>
        </w:rPr>
      </w:pPr>
      <w:r w:rsidRPr="00600D4C">
        <w:rPr>
          <w:rFonts w:ascii="Times New Roman" w:hAnsi="Times New Roman" w:cs="Times New Roman"/>
          <w:sz w:val="24"/>
          <w:szCs w:val="24"/>
          <w:lang w:val="en-US"/>
        </w:rPr>
        <w:t xml:space="preserve">Ecology (from Greek: </w:t>
      </w:r>
      <w:proofErr w:type="spellStart"/>
      <w:r w:rsidRPr="00600D4C">
        <w:rPr>
          <w:rFonts w:ascii="Times New Roman" w:hAnsi="Times New Roman" w:cs="Times New Roman"/>
          <w:sz w:val="24"/>
          <w:szCs w:val="24"/>
          <w:lang w:val="en-US"/>
        </w:rPr>
        <w:t>οἶκος</w:t>
      </w:r>
      <w:proofErr w:type="spellEnd"/>
      <w:r w:rsidRPr="00600D4C">
        <w:rPr>
          <w:rFonts w:ascii="Times New Roman" w:hAnsi="Times New Roman" w:cs="Times New Roman"/>
          <w:sz w:val="24"/>
          <w:szCs w:val="24"/>
          <w:lang w:val="en-US"/>
        </w:rPr>
        <w:t>, "house", or "en</w:t>
      </w:r>
      <w:r w:rsidR="00764CDB" w:rsidRPr="00600D4C">
        <w:rPr>
          <w:rFonts w:ascii="Times New Roman" w:hAnsi="Times New Roman" w:cs="Times New Roman"/>
          <w:sz w:val="24"/>
          <w:szCs w:val="24"/>
          <w:lang w:val="en-US"/>
        </w:rPr>
        <w:t>vironment"; -</w:t>
      </w:r>
      <w:proofErr w:type="spellStart"/>
      <w:r w:rsidR="00764CDB" w:rsidRPr="00600D4C">
        <w:rPr>
          <w:rFonts w:ascii="Times New Roman" w:hAnsi="Times New Roman" w:cs="Times New Roman"/>
          <w:sz w:val="24"/>
          <w:szCs w:val="24"/>
          <w:lang w:val="en-US"/>
        </w:rPr>
        <w:t>λογία</w:t>
      </w:r>
      <w:proofErr w:type="spellEnd"/>
      <w:r w:rsidR="00764CDB" w:rsidRPr="00600D4C">
        <w:rPr>
          <w:rFonts w:ascii="Times New Roman" w:hAnsi="Times New Roman" w:cs="Times New Roman"/>
          <w:sz w:val="24"/>
          <w:szCs w:val="24"/>
          <w:lang w:val="en-US"/>
        </w:rPr>
        <w:t>, "study of"</w:t>
      </w:r>
      <w:proofErr w:type="gramStart"/>
      <w:r w:rsidR="00764CDB" w:rsidRPr="00600D4C">
        <w:rPr>
          <w:rFonts w:ascii="Times New Roman" w:hAnsi="Times New Roman" w:cs="Times New Roman"/>
          <w:sz w:val="24"/>
          <w:szCs w:val="24"/>
          <w:lang w:val="en-US"/>
        </w:rPr>
        <w:t>)is</w:t>
      </w:r>
      <w:proofErr w:type="gramEnd"/>
      <w:r w:rsidR="00764CDB" w:rsidRPr="00600D4C">
        <w:rPr>
          <w:rFonts w:ascii="Times New Roman" w:hAnsi="Times New Roman" w:cs="Times New Roman"/>
          <w:sz w:val="24"/>
          <w:szCs w:val="24"/>
          <w:lang w:val="en-US"/>
        </w:rPr>
        <w:t xml:space="preserve"> the branch of biology </w:t>
      </w:r>
      <w:r w:rsidRPr="00600D4C">
        <w:rPr>
          <w:rFonts w:ascii="Times New Roman" w:hAnsi="Times New Roman" w:cs="Times New Roman"/>
          <w:sz w:val="24"/>
          <w:szCs w:val="24"/>
          <w:lang w:val="en-US"/>
        </w:rPr>
        <w:t xml:space="preserve">which studies the interactions among organisms and their environment. Objects of study include interactions of organisms with each other and with </w:t>
      </w:r>
      <w:proofErr w:type="spellStart"/>
      <w:r w:rsidRPr="00600D4C">
        <w:rPr>
          <w:rFonts w:ascii="Times New Roman" w:hAnsi="Times New Roman" w:cs="Times New Roman"/>
          <w:sz w:val="24"/>
          <w:szCs w:val="24"/>
          <w:lang w:val="en-US"/>
        </w:rPr>
        <w:t>abiotic</w:t>
      </w:r>
      <w:proofErr w:type="spellEnd"/>
      <w:r w:rsidRPr="00600D4C">
        <w:rPr>
          <w:rFonts w:ascii="Times New Roman" w:hAnsi="Times New Roman" w:cs="Times New Roman"/>
          <w:sz w:val="24"/>
          <w:szCs w:val="24"/>
          <w:lang w:val="en-US"/>
        </w:rPr>
        <w:t xml:space="preserve">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600D4C">
        <w:rPr>
          <w:rFonts w:ascii="Times New Roman" w:hAnsi="Times New Roman" w:cs="Times New Roman"/>
          <w:sz w:val="24"/>
          <w:szCs w:val="24"/>
          <w:lang w:val="en-US"/>
        </w:rPr>
        <w:t>pedogenesis</w:t>
      </w:r>
      <w:proofErr w:type="spellEnd"/>
      <w:r w:rsidRPr="00600D4C">
        <w:rPr>
          <w:rFonts w:ascii="Times New Roman" w:hAnsi="Times New Roman" w:cs="Times New Roman"/>
          <w:sz w:val="24"/>
          <w:szCs w:val="24"/>
          <w:lang w:val="en-US"/>
        </w:rPr>
        <w:t xml:space="preserve">, nutrient cycling, and niche construction, regulate the flux of energy and matter through an environment. These processes are sustained by organisms with </w:t>
      </w:r>
      <w:ins w:id="2" w:author="Χαρά" w:date="2018-03-27T17:13:00Z">
        <w:r w:rsidR="000E550D">
          <w:rPr>
            <w:rFonts w:ascii="Times New Roman" w:hAnsi="Times New Roman" w:cs="Times New Roman"/>
            <w:sz w:val="24"/>
            <w:szCs w:val="24"/>
            <w:lang w:val="en-US"/>
          </w:rPr>
          <w:t>exact</w:t>
        </w:r>
        <w:r w:rsidR="000E550D" w:rsidRPr="00600D4C" w:rsidDel="000E550D">
          <w:rPr>
            <w:rFonts w:ascii="Times New Roman" w:hAnsi="Times New Roman" w:cs="Times New Roman"/>
            <w:sz w:val="24"/>
            <w:szCs w:val="24"/>
            <w:lang w:val="en-US"/>
          </w:rPr>
          <w:t xml:space="preserve"> </w:t>
        </w:r>
      </w:ins>
      <w:del w:id="3" w:author="Χαρά" w:date="2018-03-27T17:13:00Z">
        <w:r w:rsidRPr="00600D4C" w:rsidDel="000E550D">
          <w:rPr>
            <w:rFonts w:ascii="Times New Roman" w:hAnsi="Times New Roman" w:cs="Times New Roman"/>
            <w:sz w:val="24"/>
            <w:szCs w:val="24"/>
            <w:lang w:val="en-US"/>
          </w:rPr>
          <w:delText xml:space="preserve">specific </w:delText>
        </w:r>
      </w:del>
      <w:r w:rsidRPr="00600D4C">
        <w:rPr>
          <w:rFonts w:ascii="Times New Roman" w:hAnsi="Times New Roman" w:cs="Times New Roman"/>
          <w:sz w:val="24"/>
          <w:szCs w:val="24"/>
          <w:lang w:val="en-US"/>
        </w:rPr>
        <w:t>life history traits. Biodiversity means the varieties of species, genes, and ecosystems, enhances certain ecosystem services.</w:t>
      </w:r>
    </w:p>
    <w:p w:rsidR="00F0219A" w:rsidRPr="00600D4C" w:rsidRDefault="00F0219A" w:rsidP="00600D4C">
      <w:pPr>
        <w:tabs>
          <w:tab w:val="left" w:pos="-284"/>
        </w:tabs>
        <w:spacing w:after="240" w:line="312" w:lineRule="auto"/>
        <w:ind w:left="-284" w:right="-482" w:firstLine="709"/>
        <w:jc w:val="both"/>
        <w:rPr>
          <w:rFonts w:ascii="Times New Roman" w:hAnsi="Times New Roman" w:cs="Times New Roman"/>
          <w:sz w:val="24"/>
          <w:szCs w:val="24"/>
          <w:lang w:val="en-US"/>
        </w:rPr>
      </w:pPr>
      <w:r w:rsidRPr="00600D4C">
        <w:rPr>
          <w:rFonts w:ascii="Times New Roman" w:hAnsi="Times New Roman" w:cs="Times New Roman"/>
          <w:sz w:val="24"/>
          <w:szCs w:val="24"/>
          <w:lang w:val="en-US"/>
        </w:rPr>
        <w:t xml:space="preserve">Ecology is not synonymous with environmentalism, natural history, or environmental science. It overlaps with the closely related sciences of evolutionary biology, genetics, and </w:t>
      </w:r>
      <w:proofErr w:type="spellStart"/>
      <w:r w:rsidRPr="00600D4C">
        <w:rPr>
          <w:rFonts w:ascii="Times New Roman" w:hAnsi="Times New Roman" w:cs="Times New Roman"/>
          <w:sz w:val="24"/>
          <w:szCs w:val="24"/>
          <w:lang w:val="en-US"/>
        </w:rPr>
        <w:t>ethology</w:t>
      </w:r>
      <w:proofErr w:type="spellEnd"/>
      <w:r w:rsidRPr="00600D4C">
        <w:rPr>
          <w:rFonts w:ascii="Times New Roman" w:hAnsi="Times New Roman" w:cs="Times New Roman"/>
          <w:sz w:val="24"/>
          <w:szCs w:val="24"/>
          <w:lang w:val="en-US"/>
        </w:rPr>
        <w:t xml:space="preserve">. An important focus for ecologists is to improve the understanding of how biodiversity affects </w:t>
      </w:r>
      <w:ins w:id="4" w:author="Χαρά" w:date="2018-03-27T17:14:00Z">
        <w:r w:rsidR="000E550D">
          <w:rPr>
            <w:rFonts w:ascii="Times New Roman" w:hAnsi="Times New Roman" w:cs="Times New Roman"/>
            <w:sz w:val="24"/>
            <w:szCs w:val="24"/>
            <w:lang w:val="en-US"/>
          </w:rPr>
          <w:t>ecological</w:t>
        </w:r>
        <w:r w:rsidR="000E550D" w:rsidRPr="00600D4C" w:rsidDel="000E550D">
          <w:rPr>
            <w:rFonts w:ascii="Times New Roman" w:hAnsi="Times New Roman" w:cs="Times New Roman"/>
            <w:sz w:val="24"/>
            <w:szCs w:val="24"/>
            <w:lang w:val="en-US"/>
          </w:rPr>
          <w:t xml:space="preserve"> </w:t>
        </w:r>
      </w:ins>
      <w:del w:id="5" w:author="Χαρά" w:date="2018-03-27T17:14:00Z">
        <w:r w:rsidRPr="00600D4C" w:rsidDel="000E550D">
          <w:rPr>
            <w:rFonts w:ascii="Times New Roman" w:hAnsi="Times New Roman" w:cs="Times New Roman"/>
            <w:sz w:val="24"/>
            <w:szCs w:val="24"/>
            <w:lang w:val="en-US"/>
          </w:rPr>
          <w:delText xml:space="preserve">ecological </w:delText>
        </w:r>
      </w:del>
      <w:r w:rsidRPr="00600D4C">
        <w:rPr>
          <w:rFonts w:ascii="Times New Roman" w:hAnsi="Times New Roman" w:cs="Times New Roman"/>
          <w:sz w:val="24"/>
          <w:szCs w:val="24"/>
          <w:lang w:val="en-US"/>
        </w:rPr>
        <w:t>function. Ecologists seek to explain:</w:t>
      </w:r>
      <w:r w:rsidR="00C1178E" w:rsidRPr="00600D4C">
        <w:rPr>
          <w:rFonts w:ascii="Times New Roman" w:hAnsi="Times New Roman" w:cs="Times New Roman"/>
          <w:sz w:val="24"/>
          <w:szCs w:val="24"/>
          <w:lang w:val="en-US"/>
        </w:rPr>
        <w:t xml:space="preserve"> </w:t>
      </w:r>
      <w:r w:rsidRPr="00600D4C">
        <w:rPr>
          <w:rFonts w:ascii="Times New Roman" w:hAnsi="Times New Roman" w:cs="Times New Roman"/>
          <w:sz w:val="24"/>
          <w:szCs w:val="24"/>
          <w:lang w:val="en-US"/>
        </w:rPr>
        <w:t xml:space="preserve">Life processes, interactions, and </w:t>
      </w:r>
      <w:proofErr w:type="spellStart"/>
      <w:r w:rsidRPr="00600D4C">
        <w:rPr>
          <w:rFonts w:ascii="Times New Roman" w:hAnsi="Times New Roman" w:cs="Times New Roman"/>
          <w:sz w:val="24"/>
          <w:szCs w:val="24"/>
          <w:lang w:val="en-US"/>
        </w:rPr>
        <w:t>adaptations</w:t>
      </w:r>
      <w:proofErr w:type="gramStart"/>
      <w:r w:rsidR="00C1178E" w:rsidRPr="00600D4C">
        <w:rPr>
          <w:rFonts w:ascii="Times New Roman" w:hAnsi="Times New Roman" w:cs="Times New Roman"/>
          <w:sz w:val="24"/>
          <w:szCs w:val="24"/>
          <w:lang w:val="en-US"/>
        </w:rPr>
        <w:t>,t</w:t>
      </w:r>
      <w:r w:rsidRPr="00600D4C">
        <w:rPr>
          <w:rFonts w:ascii="Times New Roman" w:hAnsi="Times New Roman" w:cs="Times New Roman"/>
          <w:sz w:val="24"/>
          <w:szCs w:val="24"/>
          <w:lang w:val="en-US"/>
        </w:rPr>
        <w:t>he</w:t>
      </w:r>
      <w:proofErr w:type="spellEnd"/>
      <w:proofErr w:type="gramEnd"/>
      <w:r w:rsidRPr="00600D4C">
        <w:rPr>
          <w:rFonts w:ascii="Times New Roman" w:hAnsi="Times New Roman" w:cs="Times New Roman"/>
          <w:sz w:val="24"/>
          <w:szCs w:val="24"/>
          <w:lang w:val="en-US"/>
        </w:rPr>
        <w:t xml:space="preserve"> movement of materials and energy through living communities</w:t>
      </w:r>
      <w:r w:rsidR="00C1178E" w:rsidRPr="00600D4C">
        <w:rPr>
          <w:rFonts w:ascii="Times New Roman" w:hAnsi="Times New Roman" w:cs="Times New Roman"/>
          <w:sz w:val="24"/>
          <w:szCs w:val="24"/>
          <w:lang w:val="en-US"/>
        </w:rPr>
        <w:t>, t</w:t>
      </w:r>
      <w:r w:rsidRPr="00600D4C">
        <w:rPr>
          <w:rFonts w:ascii="Times New Roman" w:hAnsi="Times New Roman" w:cs="Times New Roman"/>
          <w:sz w:val="24"/>
          <w:szCs w:val="24"/>
          <w:lang w:val="en-US"/>
        </w:rPr>
        <w:t xml:space="preserve">he </w:t>
      </w:r>
      <w:proofErr w:type="spellStart"/>
      <w:r w:rsidRPr="00600D4C">
        <w:rPr>
          <w:rFonts w:ascii="Times New Roman" w:hAnsi="Times New Roman" w:cs="Times New Roman"/>
          <w:sz w:val="24"/>
          <w:szCs w:val="24"/>
          <w:lang w:val="en-US"/>
        </w:rPr>
        <w:t>successional</w:t>
      </w:r>
      <w:proofErr w:type="spellEnd"/>
      <w:r w:rsidRPr="00600D4C">
        <w:rPr>
          <w:rFonts w:ascii="Times New Roman" w:hAnsi="Times New Roman" w:cs="Times New Roman"/>
          <w:sz w:val="24"/>
          <w:szCs w:val="24"/>
          <w:lang w:val="en-US"/>
        </w:rPr>
        <w:t xml:space="preserve"> development of ecosystems</w:t>
      </w:r>
      <w:r w:rsidR="00C1178E" w:rsidRPr="00600D4C">
        <w:rPr>
          <w:rFonts w:ascii="Times New Roman" w:hAnsi="Times New Roman" w:cs="Times New Roman"/>
          <w:sz w:val="24"/>
          <w:szCs w:val="24"/>
          <w:lang w:val="en-US"/>
        </w:rPr>
        <w:t>, t</w:t>
      </w:r>
      <w:r w:rsidRPr="00600D4C">
        <w:rPr>
          <w:rFonts w:ascii="Times New Roman" w:hAnsi="Times New Roman" w:cs="Times New Roman"/>
          <w:sz w:val="24"/>
          <w:szCs w:val="24"/>
          <w:lang w:val="en-US"/>
        </w:rPr>
        <w:t>he abundance and distribution of organisms and biodiversity in the context of the environment.</w:t>
      </w:r>
    </w:p>
    <w:p w:rsidR="00776A3C" w:rsidRPr="00776A3C" w:rsidRDefault="00F0219A" w:rsidP="00600D4C">
      <w:pPr>
        <w:tabs>
          <w:tab w:val="left" w:pos="-284"/>
        </w:tabs>
        <w:spacing w:after="240" w:line="312" w:lineRule="auto"/>
        <w:ind w:left="-284" w:right="-482" w:firstLine="709"/>
        <w:jc w:val="both"/>
        <w:rPr>
          <w:rFonts w:ascii="Times New Roman" w:hAnsi="Times New Roman" w:cs="Times New Roman"/>
          <w:lang w:val="en-US"/>
        </w:rPr>
        <w:sectPr w:rsidR="00776A3C" w:rsidRPr="00776A3C" w:rsidSect="00BD6CDE">
          <w:headerReference w:type="default" r:id="rId8"/>
          <w:footerReference w:type="default" r:id="rId9"/>
          <w:pgSz w:w="11906" w:h="16838"/>
          <w:pgMar w:top="1418" w:right="1418" w:bottom="1418" w:left="1418" w:header="709" w:footer="709" w:gutter="0"/>
          <w:pgNumType w:start="0"/>
          <w:cols w:space="708"/>
          <w:titlePg/>
          <w:docGrid w:linePitch="360"/>
        </w:sectPr>
      </w:pPr>
      <w:r w:rsidRPr="00600D4C">
        <w:rPr>
          <w:rFonts w:ascii="Times New Roman" w:hAnsi="Times New Roman" w:cs="Times New Roman"/>
          <w:sz w:val="24"/>
          <w:szCs w:val="24"/>
          <w:lang w:val="en-US"/>
        </w:rPr>
        <w:t xml:space="preserve">Ecology has </w:t>
      </w:r>
      <w:ins w:id="6" w:author="Χαρά" w:date="2018-03-27T17:15:00Z">
        <w:r w:rsidR="000E550D">
          <w:rPr>
            <w:rFonts w:ascii="Times New Roman" w:hAnsi="Times New Roman" w:cs="Times New Roman"/>
            <w:sz w:val="24"/>
            <w:szCs w:val="24"/>
            <w:lang w:val="en-US"/>
          </w:rPr>
          <w:t>helpful</w:t>
        </w:r>
        <w:r w:rsidR="000E550D" w:rsidRPr="00600D4C" w:rsidDel="000E550D">
          <w:rPr>
            <w:rFonts w:ascii="Times New Roman" w:hAnsi="Times New Roman" w:cs="Times New Roman"/>
            <w:sz w:val="24"/>
            <w:szCs w:val="24"/>
            <w:lang w:val="en-US"/>
          </w:rPr>
          <w:t xml:space="preserve"> </w:t>
        </w:r>
      </w:ins>
      <w:del w:id="7" w:author="Χαρά" w:date="2018-03-27T17:15:00Z">
        <w:r w:rsidRPr="00600D4C" w:rsidDel="000E550D">
          <w:rPr>
            <w:rFonts w:ascii="Times New Roman" w:hAnsi="Times New Roman" w:cs="Times New Roman"/>
            <w:sz w:val="24"/>
            <w:szCs w:val="24"/>
            <w:lang w:val="en-US"/>
          </w:rPr>
          <w:delText xml:space="preserve">practical </w:delText>
        </w:r>
      </w:del>
      <w:r w:rsidRPr="00600D4C">
        <w:rPr>
          <w:rFonts w:ascii="Times New Roman" w:hAnsi="Times New Roman" w:cs="Times New Roman"/>
          <w:sz w:val="24"/>
          <w:szCs w:val="24"/>
          <w:lang w:val="en-US"/>
        </w:rPr>
        <w:t>applications in conservation biology, wetland management, natural resource management (</w:t>
      </w:r>
      <w:proofErr w:type="spellStart"/>
      <w:r w:rsidRPr="00600D4C">
        <w:rPr>
          <w:rFonts w:ascii="Times New Roman" w:hAnsi="Times New Roman" w:cs="Times New Roman"/>
          <w:sz w:val="24"/>
          <w:szCs w:val="24"/>
          <w:lang w:val="en-US"/>
        </w:rPr>
        <w:t>agroecology</w:t>
      </w:r>
      <w:proofErr w:type="spellEnd"/>
      <w:r w:rsidRPr="00600D4C">
        <w:rPr>
          <w:rFonts w:ascii="Times New Roman" w:hAnsi="Times New Roman" w:cs="Times New Roman"/>
          <w:sz w:val="24"/>
          <w:szCs w:val="24"/>
          <w:lang w:val="en-US"/>
        </w:rPr>
        <w:t xml:space="preserve">, agriculture, forestry, </w:t>
      </w:r>
      <w:proofErr w:type="spellStart"/>
      <w:r w:rsidRPr="00600D4C">
        <w:rPr>
          <w:rFonts w:ascii="Times New Roman" w:hAnsi="Times New Roman" w:cs="Times New Roman"/>
          <w:sz w:val="24"/>
          <w:szCs w:val="24"/>
          <w:lang w:val="en-US"/>
        </w:rPr>
        <w:t>agroforestry</w:t>
      </w:r>
      <w:proofErr w:type="spellEnd"/>
      <w:r w:rsidRPr="00600D4C">
        <w:rPr>
          <w:rFonts w:ascii="Times New Roman" w:hAnsi="Times New Roman" w:cs="Times New Roman"/>
          <w:sz w:val="24"/>
          <w:szCs w:val="24"/>
          <w:lang w:val="en-US"/>
        </w:rPr>
        <w:t xml:space="preserve">, </w:t>
      </w:r>
      <w:proofErr w:type="gramStart"/>
      <w:r w:rsidRPr="00600D4C">
        <w:rPr>
          <w:rFonts w:ascii="Times New Roman" w:hAnsi="Times New Roman" w:cs="Times New Roman"/>
          <w:sz w:val="24"/>
          <w:szCs w:val="24"/>
          <w:lang w:val="en-US"/>
        </w:rPr>
        <w:t>fisheries</w:t>
      </w:r>
      <w:proofErr w:type="gramEnd"/>
      <w:r w:rsidRPr="00600D4C">
        <w:rPr>
          <w:rFonts w:ascii="Times New Roman" w:hAnsi="Times New Roman" w:cs="Times New Roman"/>
          <w:sz w:val="24"/>
          <w:szCs w:val="24"/>
          <w:lang w:val="en-US"/>
        </w:rPr>
        <w:t>),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w:t>
      </w:r>
      <w:proofErr w:type="spellStart"/>
      <w:r w:rsidRPr="00600D4C">
        <w:rPr>
          <w:rFonts w:ascii="Times New Roman" w:hAnsi="Times New Roman" w:cs="Times New Roman"/>
          <w:sz w:val="24"/>
          <w:szCs w:val="24"/>
          <w:lang w:val="en-US"/>
        </w:rPr>
        <w:t>abiotic</w:t>
      </w:r>
      <w:proofErr w:type="spellEnd"/>
      <w:r w:rsidRPr="00600D4C">
        <w:rPr>
          <w:rFonts w:ascii="Times New Roman" w:hAnsi="Times New Roman" w:cs="Times New Roman"/>
          <w:sz w:val="24"/>
          <w:szCs w:val="24"/>
          <w:lang w:val="en-US"/>
        </w:rPr>
        <w:t xml:space="preserve">) components of the planet. Ecosystems sustain life-supporting functions and produce </w:t>
      </w:r>
      <w:ins w:id="8" w:author="Χαρά" w:date="2018-03-27T17:15:00Z">
        <w:r w:rsidR="000E550D">
          <w:rPr>
            <w:rFonts w:ascii="Times New Roman" w:hAnsi="Times New Roman" w:cs="Times New Roman"/>
            <w:sz w:val="24"/>
            <w:szCs w:val="24"/>
            <w:lang w:val="en-US"/>
          </w:rPr>
          <w:t>normal</w:t>
        </w:r>
        <w:r w:rsidR="000E550D" w:rsidRPr="00600D4C" w:rsidDel="000E550D">
          <w:rPr>
            <w:rFonts w:ascii="Times New Roman" w:hAnsi="Times New Roman" w:cs="Times New Roman"/>
            <w:sz w:val="24"/>
            <w:szCs w:val="24"/>
            <w:lang w:val="en-US"/>
          </w:rPr>
          <w:t xml:space="preserve"> </w:t>
        </w:r>
      </w:ins>
      <w:del w:id="9" w:author="Χαρά" w:date="2018-03-27T17:15:00Z">
        <w:r w:rsidRPr="00600D4C" w:rsidDel="000E550D">
          <w:rPr>
            <w:rFonts w:ascii="Times New Roman" w:hAnsi="Times New Roman" w:cs="Times New Roman"/>
            <w:sz w:val="24"/>
            <w:szCs w:val="24"/>
            <w:lang w:val="en-US"/>
          </w:rPr>
          <w:delText xml:space="preserve">natural </w:delText>
        </w:r>
      </w:del>
      <w:r w:rsidRPr="00600D4C">
        <w:rPr>
          <w:rFonts w:ascii="Times New Roman" w:hAnsi="Times New Roman" w:cs="Times New Roman"/>
          <w:sz w:val="24"/>
          <w:szCs w:val="24"/>
          <w:lang w:val="en-US"/>
        </w:rPr>
        <w:t>capital like biomass production (food, fuel, fiber, and medicine), the regulation of climate, global biogeochemical cycles, water filtration, soil formation, erosion control, flood protection, and many other natural features of scientific,</w:t>
      </w:r>
      <w:r w:rsidR="00600D4C">
        <w:rPr>
          <w:rFonts w:ascii="Times New Roman" w:hAnsi="Times New Roman" w:cs="Times New Roman"/>
          <w:sz w:val="24"/>
          <w:szCs w:val="24"/>
          <w:lang w:val="en-US"/>
        </w:rPr>
        <w:t xml:space="preserve"> </w:t>
      </w:r>
      <w:r w:rsidRPr="00600D4C">
        <w:rPr>
          <w:rFonts w:ascii="Times New Roman" w:hAnsi="Times New Roman" w:cs="Times New Roman"/>
          <w:sz w:val="24"/>
          <w:szCs w:val="24"/>
          <w:lang w:val="en-US"/>
        </w:rPr>
        <w:t>his</w:t>
      </w:r>
      <w:r w:rsidR="00600D4C">
        <w:rPr>
          <w:rFonts w:ascii="Times New Roman" w:hAnsi="Times New Roman" w:cs="Times New Roman"/>
          <w:sz w:val="24"/>
          <w:szCs w:val="24"/>
          <w:lang w:val="en-US"/>
        </w:rPr>
        <w:t xml:space="preserve">torical, economic, or intrinsic </w:t>
      </w:r>
      <w:r w:rsidRPr="00600D4C">
        <w:rPr>
          <w:rFonts w:ascii="Times New Roman" w:hAnsi="Times New Roman" w:cs="Times New Roman"/>
          <w:sz w:val="24"/>
          <w:szCs w:val="24"/>
          <w:lang w:val="en-US"/>
        </w:rPr>
        <w:t>valu</w:t>
      </w:r>
      <w:r w:rsidR="00600D4C">
        <w:rPr>
          <w:rFonts w:ascii="Times New Roman" w:hAnsi="Times New Roman" w:cs="Times New Roman"/>
          <w:sz w:val="24"/>
          <w:szCs w:val="24"/>
          <w:lang w:val="en-US"/>
        </w:rPr>
        <w:t>e.</w:t>
      </w:r>
    </w:p>
    <w:p w:rsidR="001704FA" w:rsidRPr="000469F7" w:rsidRDefault="001704FA" w:rsidP="000469F7">
      <w:pPr>
        <w:pStyle w:val="1"/>
        <w:rPr>
          <w:rFonts w:ascii="Arial" w:hAnsi="Arial" w:cs="Arial"/>
          <w:b w:val="0"/>
          <w:color w:val="C00000"/>
          <w:sz w:val="34"/>
          <w:szCs w:val="34"/>
          <w:lang w:val="en-US"/>
        </w:rPr>
      </w:pPr>
      <w:bookmarkStart w:id="10" w:name="_Toc509932420"/>
      <w:r w:rsidRPr="000469F7">
        <w:rPr>
          <w:rFonts w:ascii="Arial" w:hAnsi="Arial" w:cs="Arial"/>
          <w:b w:val="0"/>
          <w:color w:val="C00000"/>
          <w:sz w:val="34"/>
          <w:szCs w:val="34"/>
          <w:lang w:val="en-US"/>
        </w:rPr>
        <w:lastRenderedPageBreak/>
        <w:t>Levels, Scope, and Scale of Organization</w:t>
      </w:r>
      <w:bookmarkEnd w:id="10"/>
    </w:p>
    <w:p w:rsidR="001704FA" w:rsidRPr="001704FA" w:rsidRDefault="001704FA" w:rsidP="001704FA">
      <w:pPr>
        <w:pStyle w:val="2"/>
        <w:rPr>
          <w:lang w:val="en-US"/>
        </w:rPr>
      </w:pPr>
      <w:bookmarkStart w:id="11" w:name="_Toc509932421"/>
      <w:r>
        <w:rPr>
          <w:lang w:val="en-US"/>
        </w:rPr>
        <w:t>The scope</w:t>
      </w:r>
      <w:bookmarkEnd w:id="11"/>
    </w:p>
    <w:p w:rsidR="00BC2273" w:rsidRPr="00600D4C" w:rsidRDefault="00BC2273" w:rsidP="00600D4C">
      <w:pPr>
        <w:tabs>
          <w:tab w:val="left" w:pos="-284"/>
        </w:tabs>
        <w:spacing w:after="240" w:line="312" w:lineRule="auto"/>
        <w:ind w:left="-284" w:right="-482" w:firstLine="709"/>
        <w:jc w:val="both"/>
        <w:rPr>
          <w:rFonts w:ascii="Times New Roman" w:hAnsi="Times New Roman" w:cs="Times New Roman"/>
          <w:color w:val="000000" w:themeColor="text1"/>
          <w:sz w:val="24"/>
          <w:szCs w:val="24"/>
          <w:lang w:val="en-US"/>
        </w:rPr>
      </w:pPr>
      <w:r w:rsidRPr="00600D4C">
        <w:rPr>
          <w:rFonts w:ascii="Times New Roman" w:hAnsi="Times New Roman" w:cs="Times New Roman"/>
          <w:color w:val="000000" w:themeColor="text1"/>
          <w:sz w:val="24"/>
          <w:szCs w:val="24"/>
          <w:lang w:val="en-US"/>
        </w:rPr>
        <w:t>The scope of ecology contains a wide array of interacting levels of organization spanning micro-level (e.g., </w:t>
      </w:r>
      <w:hyperlink r:id="rId10" w:tooltip="Cell (biology)" w:history="1">
        <w:r w:rsidRPr="00600D4C">
          <w:rPr>
            <w:rStyle w:val="-"/>
            <w:rFonts w:ascii="Times New Roman" w:hAnsi="Times New Roman" w:cs="Times New Roman"/>
            <w:color w:val="000000" w:themeColor="text1"/>
            <w:sz w:val="24"/>
            <w:szCs w:val="24"/>
            <w:u w:val="none"/>
            <w:lang w:val="en-US"/>
          </w:rPr>
          <w:t>cells</w:t>
        </w:r>
      </w:hyperlink>
      <w:r w:rsidRPr="00600D4C">
        <w:rPr>
          <w:rFonts w:ascii="Times New Roman" w:hAnsi="Times New Roman" w:cs="Times New Roman"/>
          <w:color w:val="000000" w:themeColor="text1"/>
          <w:sz w:val="24"/>
          <w:szCs w:val="24"/>
          <w:lang w:val="en-US"/>
        </w:rPr>
        <w:t xml:space="preserve">) </w:t>
      </w:r>
      <w:proofErr w:type="gramStart"/>
      <w:r w:rsidRPr="00600D4C">
        <w:rPr>
          <w:rFonts w:ascii="Times New Roman" w:hAnsi="Times New Roman" w:cs="Times New Roman"/>
          <w:color w:val="000000" w:themeColor="text1"/>
          <w:sz w:val="24"/>
          <w:szCs w:val="24"/>
          <w:lang w:val="en-US"/>
        </w:rPr>
        <w:t>to a planetary scale (e.g., </w:t>
      </w:r>
      <w:hyperlink r:id="rId11" w:tooltip="Earth's spheres" w:history="1">
        <w:r w:rsidRPr="00600D4C">
          <w:rPr>
            <w:rStyle w:val="-"/>
            <w:rFonts w:ascii="Times New Roman" w:hAnsi="Times New Roman" w:cs="Times New Roman"/>
            <w:color w:val="000000" w:themeColor="text1"/>
            <w:sz w:val="24"/>
            <w:szCs w:val="24"/>
            <w:u w:val="none"/>
            <w:lang w:val="en-US"/>
          </w:rPr>
          <w:t>biosphere</w:t>
        </w:r>
      </w:hyperlink>
      <w:r w:rsidRPr="00600D4C">
        <w:rPr>
          <w:rFonts w:ascii="Times New Roman" w:hAnsi="Times New Roman" w:cs="Times New Roman"/>
          <w:color w:val="000000" w:themeColor="text1"/>
          <w:sz w:val="24"/>
          <w:szCs w:val="24"/>
          <w:lang w:val="en-US"/>
        </w:rPr>
        <w:t>) </w:t>
      </w:r>
      <w:hyperlink r:id="rId12" w:tooltip="Phenomena" w:history="1">
        <w:r w:rsidRPr="00600D4C">
          <w:rPr>
            <w:rStyle w:val="-"/>
            <w:rFonts w:ascii="Times New Roman" w:hAnsi="Times New Roman" w:cs="Times New Roman"/>
            <w:color w:val="000000" w:themeColor="text1"/>
            <w:sz w:val="24"/>
            <w:szCs w:val="24"/>
            <w:u w:val="none"/>
            <w:lang w:val="en-US"/>
          </w:rPr>
          <w:t>phenomena</w:t>
        </w:r>
        <w:proofErr w:type="gramEnd"/>
      </w:hyperlink>
      <w:r w:rsidRPr="00600D4C">
        <w:rPr>
          <w:rFonts w:ascii="Times New Roman" w:hAnsi="Times New Roman" w:cs="Times New Roman"/>
          <w:color w:val="000000" w:themeColor="text1"/>
          <w:sz w:val="24"/>
          <w:szCs w:val="24"/>
          <w:lang w:val="en-US"/>
        </w:rPr>
        <w:t xml:space="preserve">. Ecosystems, for example, contain </w:t>
      </w:r>
      <w:proofErr w:type="spellStart"/>
      <w:r w:rsidRPr="00600D4C">
        <w:rPr>
          <w:rFonts w:ascii="Times New Roman" w:hAnsi="Times New Roman" w:cs="Times New Roman"/>
          <w:color w:val="000000" w:themeColor="text1"/>
          <w:sz w:val="24"/>
          <w:szCs w:val="24"/>
          <w:lang w:val="en-US"/>
        </w:rPr>
        <w:t>abiotic</w:t>
      </w:r>
      <w:proofErr w:type="spellEnd"/>
      <w:r w:rsidRPr="00600D4C">
        <w:rPr>
          <w:rFonts w:ascii="Times New Roman" w:hAnsi="Times New Roman" w:cs="Times New Roman"/>
          <w:color w:val="000000" w:themeColor="text1"/>
          <w:sz w:val="24"/>
          <w:szCs w:val="24"/>
          <w:lang w:val="en-US"/>
        </w:rPr>
        <w:t> </w:t>
      </w:r>
      <w:hyperlink r:id="rId13" w:tooltip="Resource (biology)" w:history="1">
        <w:r w:rsidRPr="00600D4C">
          <w:rPr>
            <w:rStyle w:val="-"/>
            <w:rFonts w:ascii="Times New Roman" w:hAnsi="Times New Roman" w:cs="Times New Roman"/>
            <w:color w:val="000000" w:themeColor="text1"/>
            <w:sz w:val="24"/>
            <w:szCs w:val="24"/>
            <w:u w:val="none"/>
            <w:lang w:val="en-US"/>
          </w:rPr>
          <w:t>resources</w:t>
        </w:r>
      </w:hyperlink>
      <w:r w:rsidRPr="00600D4C">
        <w:rPr>
          <w:rFonts w:ascii="Times New Roman" w:hAnsi="Times New Roman" w:cs="Times New Roman"/>
          <w:color w:val="000000" w:themeColor="text1"/>
          <w:sz w:val="24"/>
          <w:szCs w:val="24"/>
          <w:lang w:val="en-US"/>
        </w:rPr>
        <w:t> and interacting life forms (i.e., individual organisms that aggregate into </w:t>
      </w:r>
      <w:hyperlink r:id="rId14" w:tooltip="Population" w:history="1">
        <w:r w:rsidRPr="00600D4C">
          <w:rPr>
            <w:rStyle w:val="-"/>
            <w:rFonts w:ascii="Times New Roman" w:hAnsi="Times New Roman" w:cs="Times New Roman"/>
            <w:color w:val="000000" w:themeColor="text1"/>
            <w:sz w:val="24"/>
            <w:szCs w:val="24"/>
            <w:u w:val="none"/>
            <w:lang w:val="en-US"/>
          </w:rPr>
          <w:t>populations</w:t>
        </w:r>
      </w:hyperlink>
      <w:r w:rsidRPr="00600D4C">
        <w:rPr>
          <w:rFonts w:ascii="Times New Roman" w:hAnsi="Times New Roman" w:cs="Times New Roman"/>
          <w:color w:val="000000" w:themeColor="text1"/>
          <w:sz w:val="24"/>
          <w:szCs w:val="24"/>
          <w:lang w:val="en-US"/>
        </w:rPr>
        <w:t xml:space="preserve"> which aggregate into distinct ecological communities). Ecosystems are dynamic, they do not always follow a linear </w:t>
      </w:r>
      <w:proofErr w:type="spellStart"/>
      <w:r w:rsidRPr="00600D4C">
        <w:rPr>
          <w:rFonts w:ascii="Times New Roman" w:hAnsi="Times New Roman" w:cs="Times New Roman"/>
          <w:color w:val="000000" w:themeColor="text1"/>
          <w:sz w:val="24"/>
          <w:szCs w:val="24"/>
          <w:lang w:val="en-US"/>
        </w:rPr>
        <w:t>successional</w:t>
      </w:r>
      <w:proofErr w:type="spellEnd"/>
      <w:r w:rsidRPr="00600D4C">
        <w:rPr>
          <w:rFonts w:ascii="Times New Roman" w:hAnsi="Times New Roman" w:cs="Times New Roman"/>
          <w:color w:val="000000" w:themeColor="text1"/>
          <w:sz w:val="24"/>
          <w:szCs w:val="24"/>
          <w:lang w:val="en-US"/>
        </w:rPr>
        <w:t xml:space="preserve"> path, but they are always changing, sometimes rapidly and sometimes so slowly that it can take thousands of years for ecological processes to bring about certain </w:t>
      </w:r>
      <w:proofErr w:type="spellStart"/>
      <w:r w:rsidR="00F75441" w:rsidRPr="00F75441">
        <w:rPr>
          <w:rFonts w:ascii="Times New Roman" w:hAnsi="Times New Roman" w:cs="Times New Roman"/>
          <w:color w:val="000000" w:themeColor="text1"/>
          <w:sz w:val="24"/>
          <w:szCs w:val="24"/>
        </w:rPr>
        <w:fldChar w:fldCharType="begin"/>
      </w:r>
      <w:r w:rsidRPr="00600D4C">
        <w:rPr>
          <w:rFonts w:ascii="Times New Roman" w:hAnsi="Times New Roman" w:cs="Times New Roman"/>
          <w:color w:val="000000" w:themeColor="text1"/>
          <w:sz w:val="24"/>
          <w:szCs w:val="24"/>
          <w:lang w:val="en-US"/>
        </w:rPr>
        <w:instrText xml:space="preserve"> HYPERLINK "https://en.wikipedia.org/wiki/Ecological_succession" \o "Ecological succession" </w:instrText>
      </w:r>
      <w:r w:rsidR="00F75441" w:rsidRPr="00F75441">
        <w:rPr>
          <w:rFonts w:ascii="Times New Roman" w:hAnsi="Times New Roman" w:cs="Times New Roman"/>
          <w:color w:val="000000" w:themeColor="text1"/>
          <w:sz w:val="24"/>
          <w:szCs w:val="24"/>
        </w:rPr>
        <w:fldChar w:fldCharType="separate"/>
      </w:r>
      <w:r w:rsidRPr="00600D4C">
        <w:rPr>
          <w:rStyle w:val="-"/>
          <w:rFonts w:ascii="Times New Roman" w:hAnsi="Times New Roman" w:cs="Times New Roman"/>
          <w:color w:val="000000" w:themeColor="text1"/>
          <w:sz w:val="24"/>
          <w:szCs w:val="24"/>
          <w:u w:val="none"/>
          <w:lang w:val="en-US"/>
        </w:rPr>
        <w:t>successional</w:t>
      </w:r>
      <w:proofErr w:type="spellEnd"/>
      <w:r w:rsidRPr="00600D4C">
        <w:rPr>
          <w:rStyle w:val="-"/>
          <w:rFonts w:ascii="Times New Roman" w:hAnsi="Times New Roman" w:cs="Times New Roman"/>
          <w:color w:val="000000" w:themeColor="text1"/>
          <w:sz w:val="24"/>
          <w:szCs w:val="24"/>
          <w:u w:val="none"/>
          <w:lang w:val="en-US"/>
        </w:rPr>
        <w:t xml:space="preserve"> stages</w:t>
      </w:r>
      <w:r w:rsidR="00F75441" w:rsidRPr="00600D4C">
        <w:rPr>
          <w:rFonts w:ascii="Times New Roman" w:hAnsi="Times New Roman" w:cs="Times New Roman"/>
          <w:color w:val="000000" w:themeColor="text1"/>
          <w:sz w:val="24"/>
          <w:szCs w:val="24"/>
          <w:lang w:val="en-US"/>
        </w:rPr>
        <w:fldChar w:fldCharType="end"/>
      </w:r>
      <w:r w:rsidRPr="00600D4C">
        <w:rPr>
          <w:rFonts w:ascii="Times New Roman" w:hAnsi="Times New Roman" w:cs="Times New Roman"/>
          <w:color w:val="000000" w:themeColor="text1"/>
          <w:sz w:val="24"/>
          <w:szCs w:val="24"/>
          <w:lang w:val="en-US"/>
        </w:rPr>
        <w:t> of a forest. An ecosystem's area can vary greatly, from tiny to vast. A single tree is of little consequence to the classification of a forest ecosystem, but critically relevant to organisms living in and on it.</w:t>
      </w:r>
      <w:r w:rsidR="00764CDB" w:rsidRPr="00600D4C">
        <w:rPr>
          <w:rFonts w:ascii="Times New Roman" w:hAnsi="Times New Roman" w:cs="Times New Roman"/>
          <w:sz w:val="24"/>
          <w:szCs w:val="24"/>
          <w:lang w:val="en-US"/>
        </w:rPr>
        <w:t xml:space="preserve"> </w:t>
      </w:r>
      <w:r w:rsidRPr="00600D4C">
        <w:rPr>
          <w:rFonts w:ascii="Times New Roman" w:hAnsi="Times New Roman" w:cs="Times New Roman"/>
          <w:color w:val="000000" w:themeColor="text1"/>
          <w:sz w:val="24"/>
          <w:szCs w:val="24"/>
          <w:lang w:val="en-US"/>
        </w:rPr>
        <w:t> Several generations of an </w:t>
      </w:r>
      <w:hyperlink r:id="rId15" w:tooltip="Aphid" w:history="1">
        <w:r w:rsidRPr="00600D4C">
          <w:rPr>
            <w:rStyle w:val="-"/>
            <w:rFonts w:ascii="Times New Roman" w:hAnsi="Times New Roman" w:cs="Times New Roman"/>
            <w:color w:val="000000" w:themeColor="text1"/>
            <w:sz w:val="24"/>
            <w:szCs w:val="24"/>
            <w:u w:val="none"/>
            <w:lang w:val="en-US"/>
          </w:rPr>
          <w:t>aphid</w:t>
        </w:r>
      </w:hyperlink>
      <w:r w:rsidRPr="00600D4C">
        <w:rPr>
          <w:rFonts w:ascii="Times New Roman" w:hAnsi="Times New Roman" w:cs="Times New Roman"/>
          <w:color w:val="000000" w:themeColor="text1"/>
          <w:sz w:val="24"/>
          <w:szCs w:val="24"/>
          <w:lang w:val="en-US"/>
        </w:rPr>
        <w:t xml:space="preserve"> population can exist over the lifespan of a single leaf. Each of those aphids, in turn, </w:t>
      </w:r>
      <w:proofErr w:type="gramStart"/>
      <w:r w:rsidRPr="00600D4C">
        <w:rPr>
          <w:rFonts w:ascii="Times New Roman" w:hAnsi="Times New Roman" w:cs="Times New Roman"/>
          <w:color w:val="000000" w:themeColor="text1"/>
          <w:sz w:val="24"/>
          <w:szCs w:val="24"/>
          <w:lang w:val="en-US"/>
        </w:rPr>
        <w:t>support</w:t>
      </w:r>
      <w:proofErr w:type="gramEnd"/>
      <w:r w:rsidRPr="00600D4C">
        <w:rPr>
          <w:rFonts w:ascii="Times New Roman" w:hAnsi="Times New Roman" w:cs="Times New Roman"/>
          <w:color w:val="000000" w:themeColor="text1"/>
          <w:sz w:val="24"/>
          <w:szCs w:val="24"/>
          <w:lang w:val="en-US"/>
        </w:rPr>
        <w:t xml:space="preserve"> diverse </w:t>
      </w:r>
      <w:hyperlink r:id="rId16" w:tooltip="Bacteria" w:history="1">
        <w:r w:rsidRPr="00600D4C">
          <w:rPr>
            <w:rStyle w:val="-"/>
            <w:rFonts w:ascii="Times New Roman" w:hAnsi="Times New Roman" w:cs="Times New Roman"/>
            <w:color w:val="000000" w:themeColor="text1"/>
            <w:sz w:val="24"/>
            <w:szCs w:val="24"/>
            <w:u w:val="none"/>
            <w:lang w:val="en-US"/>
          </w:rPr>
          <w:t>bacterial</w:t>
        </w:r>
      </w:hyperlink>
      <w:r w:rsidRPr="00600D4C">
        <w:rPr>
          <w:rFonts w:ascii="Times New Roman" w:hAnsi="Times New Roman" w:cs="Times New Roman"/>
          <w:color w:val="000000" w:themeColor="text1"/>
          <w:sz w:val="24"/>
          <w:szCs w:val="24"/>
          <w:lang w:val="en-US"/>
        </w:rPr>
        <w:t> communities.</w:t>
      </w:r>
      <w:r w:rsidR="00764CDB" w:rsidRPr="00600D4C">
        <w:rPr>
          <w:rFonts w:ascii="Times New Roman" w:hAnsi="Times New Roman" w:cs="Times New Roman"/>
          <w:sz w:val="24"/>
          <w:szCs w:val="24"/>
          <w:lang w:val="en-US"/>
        </w:rPr>
        <w:t xml:space="preserve"> </w:t>
      </w:r>
      <w:r w:rsidRPr="00600D4C">
        <w:rPr>
          <w:rFonts w:ascii="Times New Roman" w:hAnsi="Times New Roman" w:cs="Times New Roman"/>
          <w:color w:val="000000" w:themeColor="text1"/>
          <w:sz w:val="24"/>
          <w:szCs w:val="24"/>
          <w:lang w:val="en-US"/>
        </w:rPr>
        <w:t> The nature of connections in ecological communities cannot be explained by knowing the details of each species in isolation, because the emergent pattern is neither revealed nor predicted until the ecosystem is studied as an integrated whole. Some ecological principles, however, do exhibit collective properties where the sum of the components explain the properties of the whole, such as birth rates of a population being equal to the sum of individual births over a designated time frame.</w:t>
      </w:r>
      <w:r w:rsidR="00764CDB" w:rsidRPr="00600D4C">
        <w:rPr>
          <w:rFonts w:ascii="Times New Roman" w:hAnsi="Times New Roman" w:cs="Times New Roman"/>
          <w:color w:val="000000" w:themeColor="text1"/>
          <w:sz w:val="24"/>
          <w:szCs w:val="24"/>
          <w:lang w:val="en-US"/>
        </w:rPr>
        <w:t xml:space="preserve"> </w:t>
      </w:r>
    </w:p>
    <w:p w:rsidR="00854BC5" w:rsidRPr="00600D4C" w:rsidRDefault="00BC2273" w:rsidP="00600D4C">
      <w:pPr>
        <w:tabs>
          <w:tab w:val="left" w:pos="-284"/>
        </w:tabs>
        <w:spacing w:after="240" w:line="312" w:lineRule="auto"/>
        <w:ind w:left="-284" w:right="-482" w:firstLine="709"/>
        <w:jc w:val="both"/>
        <w:rPr>
          <w:rFonts w:ascii="Times New Roman" w:hAnsi="Times New Roman" w:cs="Times New Roman"/>
          <w:color w:val="000000" w:themeColor="text1"/>
          <w:sz w:val="24"/>
          <w:szCs w:val="24"/>
          <w:lang w:val="en-US"/>
        </w:rPr>
      </w:pPr>
      <w:r w:rsidRPr="00600D4C">
        <w:rPr>
          <w:rFonts w:ascii="Times New Roman" w:hAnsi="Times New Roman" w:cs="Times New Roman"/>
          <w:color w:val="000000" w:themeColor="text1"/>
          <w:sz w:val="24"/>
          <w:szCs w:val="24"/>
          <w:lang w:val="en-US"/>
        </w:rPr>
        <w:t>Biomes are larger units of organization that categorize regions of the Earth's ecosystems, mainly according to the structure and composition of vegetation.</w:t>
      </w:r>
      <w:r w:rsidR="00764CDB" w:rsidRPr="00600D4C">
        <w:rPr>
          <w:rFonts w:ascii="Times New Roman" w:hAnsi="Times New Roman" w:cs="Times New Roman"/>
          <w:sz w:val="24"/>
          <w:szCs w:val="24"/>
          <w:lang w:val="en-US"/>
        </w:rPr>
        <w:t xml:space="preserve"> </w:t>
      </w:r>
      <w:r w:rsidRPr="00600D4C">
        <w:rPr>
          <w:rFonts w:ascii="Times New Roman" w:hAnsi="Times New Roman" w:cs="Times New Roman"/>
          <w:color w:val="000000" w:themeColor="text1"/>
          <w:sz w:val="24"/>
          <w:szCs w:val="24"/>
          <w:lang w:val="en-US"/>
        </w:rPr>
        <w:t> There are different methods to define the continental boundaries of biomes dominated by different functional types of vegetative communities that are limited in distribution by climate, precipitation, weather and other environmental variables. Biomes include </w:t>
      </w:r>
      <w:hyperlink r:id="rId17" w:tooltip="Tropical rainforest" w:history="1">
        <w:r w:rsidRPr="00600D4C">
          <w:rPr>
            <w:rStyle w:val="-"/>
            <w:rFonts w:ascii="Times New Roman" w:hAnsi="Times New Roman" w:cs="Times New Roman"/>
            <w:color w:val="000000" w:themeColor="text1"/>
            <w:sz w:val="24"/>
            <w:szCs w:val="24"/>
            <w:u w:val="none"/>
            <w:lang w:val="en-US"/>
          </w:rPr>
          <w:t>tropical rainforest</w:t>
        </w:r>
      </w:hyperlink>
      <w:r w:rsidRPr="00600D4C">
        <w:rPr>
          <w:rFonts w:ascii="Times New Roman" w:hAnsi="Times New Roman" w:cs="Times New Roman"/>
          <w:color w:val="000000" w:themeColor="text1"/>
          <w:sz w:val="24"/>
          <w:szCs w:val="24"/>
          <w:lang w:val="en-US"/>
        </w:rPr>
        <w:t>, </w:t>
      </w:r>
      <w:hyperlink r:id="rId18" w:tooltip="Temperate broadleaf and mixed forest" w:history="1">
        <w:r w:rsidRPr="00600D4C">
          <w:rPr>
            <w:rStyle w:val="-"/>
            <w:rFonts w:ascii="Times New Roman" w:hAnsi="Times New Roman" w:cs="Times New Roman"/>
            <w:color w:val="000000" w:themeColor="text1"/>
            <w:sz w:val="24"/>
            <w:szCs w:val="24"/>
            <w:u w:val="none"/>
            <w:lang w:val="en-US"/>
          </w:rPr>
          <w:t>temperate broadleaf and mixed forest</w:t>
        </w:r>
      </w:hyperlink>
      <w:r w:rsidRPr="00600D4C">
        <w:rPr>
          <w:rFonts w:ascii="Times New Roman" w:hAnsi="Times New Roman" w:cs="Times New Roman"/>
          <w:color w:val="000000" w:themeColor="text1"/>
          <w:sz w:val="24"/>
          <w:szCs w:val="24"/>
          <w:lang w:val="en-US"/>
        </w:rPr>
        <w:t>, </w:t>
      </w:r>
      <w:hyperlink r:id="rId19" w:tooltip="Temperate deciduous forest" w:history="1">
        <w:r w:rsidRPr="00600D4C">
          <w:rPr>
            <w:rStyle w:val="-"/>
            <w:rFonts w:ascii="Times New Roman" w:hAnsi="Times New Roman" w:cs="Times New Roman"/>
            <w:color w:val="000000" w:themeColor="text1"/>
            <w:sz w:val="24"/>
            <w:szCs w:val="24"/>
            <w:u w:val="none"/>
            <w:lang w:val="en-US"/>
          </w:rPr>
          <w:t>temperate deciduous forest</w:t>
        </w:r>
      </w:hyperlink>
      <w:r w:rsidRPr="00600D4C">
        <w:rPr>
          <w:rFonts w:ascii="Times New Roman" w:hAnsi="Times New Roman" w:cs="Times New Roman"/>
          <w:color w:val="000000" w:themeColor="text1"/>
          <w:sz w:val="24"/>
          <w:szCs w:val="24"/>
          <w:lang w:val="en-US"/>
        </w:rPr>
        <w:t>, </w:t>
      </w:r>
      <w:hyperlink r:id="rId20" w:tooltip="Taiga" w:history="1">
        <w:r w:rsidRPr="00600D4C">
          <w:rPr>
            <w:rStyle w:val="-"/>
            <w:rFonts w:ascii="Times New Roman" w:hAnsi="Times New Roman" w:cs="Times New Roman"/>
            <w:color w:val="000000" w:themeColor="text1"/>
            <w:sz w:val="24"/>
            <w:szCs w:val="24"/>
            <w:u w:val="none"/>
            <w:lang w:val="en-US"/>
          </w:rPr>
          <w:t>taiga</w:t>
        </w:r>
      </w:hyperlink>
      <w:r w:rsidRPr="00600D4C">
        <w:rPr>
          <w:rFonts w:ascii="Times New Roman" w:hAnsi="Times New Roman" w:cs="Times New Roman"/>
          <w:color w:val="000000" w:themeColor="text1"/>
          <w:sz w:val="24"/>
          <w:szCs w:val="24"/>
          <w:lang w:val="en-US"/>
        </w:rPr>
        <w:t>, </w:t>
      </w:r>
      <w:hyperlink r:id="rId21" w:tooltip="Tundra" w:history="1">
        <w:r w:rsidRPr="00600D4C">
          <w:rPr>
            <w:rStyle w:val="-"/>
            <w:rFonts w:ascii="Times New Roman" w:hAnsi="Times New Roman" w:cs="Times New Roman"/>
            <w:color w:val="000000" w:themeColor="text1"/>
            <w:sz w:val="24"/>
            <w:szCs w:val="24"/>
            <w:u w:val="none"/>
            <w:lang w:val="en-US"/>
          </w:rPr>
          <w:t>tundra</w:t>
        </w:r>
      </w:hyperlink>
      <w:r w:rsidRPr="00600D4C">
        <w:rPr>
          <w:rFonts w:ascii="Times New Roman" w:hAnsi="Times New Roman" w:cs="Times New Roman"/>
          <w:color w:val="000000" w:themeColor="text1"/>
          <w:sz w:val="24"/>
          <w:szCs w:val="24"/>
          <w:lang w:val="en-US"/>
        </w:rPr>
        <w:t>, </w:t>
      </w:r>
      <w:hyperlink r:id="rId22" w:tooltip="Hot desert" w:history="1">
        <w:r w:rsidRPr="00600D4C">
          <w:rPr>
            <w:rStyle w:val="-"/>
            <w:rFonts w:ascii="Times New Roman" w:hAnsi="Times New Roman" w:cs="Times New Roman"/>
            <w:color w:val="000000" w:themeColor="text1"/>
            <w:sz w:val="24"/>
            <w:szCs w:val="24"/>
            <w:u w:val="none"/>
            <w:lang w:val="en-US"/>
          </w:rPr>
          <w:t>hot desert</w:t>
        </w:r>
      </w:hyperlink>
      <w:r w:rsidRPr="00600D4C">
        <w:rPr>
          <w:rFonts w:ascii="Times New Roman" w:hAnsi="Times New Roman" w:cs="Times New Roman"/>
          <w:color w:val="000000" w:themeColor="text1"/>
          <w:sz w:val="24"/>
          <w:szCs w:val="24"/>
          <w:lang w:val="en-US"/>
        </w:rPr>
        <w:t>, and </w:t>
      </w:r>
      <w:hyperlink r:id="rId23" w:tooltip="Polar desert" w:history="1">
        <w:r w:rsidRPr="00600D4C">
          <w:rPr>
            <w:rStyle w:val="-"/>
            <w:rFonts w:ascii="Times New Roman" w:hAnsi="Times New Roman" w:cs="Times New Roman"/>
            <w:color w:val="000000" w:themeColor="text1"/>
            <w:sz w:val="24"/>
            <w:szCs w:val="24"/>
            <w:u w:val="none"/>
            <w:lang w:val="en-US"/>
          </w:rPr>
          <w:t>polar desert</w:t>
        </w:r>
      </w:hyperlink>
      <w:r w:rsidRPr="00600D4C">
        <w:rPr>
          <w:rFonts w:ascii="Times New Roman" w:hAnsi="Times New Roman" w:cs="Times New Roman"/>
          <w:color w:val="000000" w:themeColor="text1"/>
          <w:sz w:val="24"/>
          <w:szCs w:val="24"/>
          <w:lang w:val="en-US"/>
        </w:rPr>
        <w:t>.</w:t>
      </w:r>
      <w:r w:rsidR="00764CDB" w:rsidRPr="00600D4C">
        <w:rPr>
          <w:rFonts w:ascii="Times New Roman" w:hAnsi="Times New Roman" w:cs="Times New Roman"/>
          <w:sz w:val="24"/>
          <w:szCs w:val="24"/>
          <w:lang w:val="en-US"/>
        </w:rPr>
        <w:t xml:space="preserve"> </w:t>
      </w:r>
      <w:r w:rsidRPr="00600D4C">
        <w:rPr>
          <w:rFonts w:ascii="Times New Roman" w:hAnsi="Times New Roman" w:cs="Times New Roman"/>
          <w:color w:val="000000" w:themeColor="text1"/>
          <w:sz w:val="24"/>
          <w:szCs w:val="24"/>
          <w:lang w:val="en-US"/>
        </w:rPr>
        <w:t xml:space="preserve"> Other researchers have recently categorized other biomes, such as the human and </w:t>
      </w:r>
      <w:r w:rsidR="00854BC5" w:rsidRPr="00600D4C">
        <w:rPr>
          <w:rFonts w:ascii="Times New Roman" w:hAnsi="Times New Roman" w:cs="Times New Roman"/>
          <w:color w:val="000000" w:themeColor="text1"/>
          <w:sz w:val="24"/>
          <w:szCs w:val="24"/>
          <w:lang w:val="en-US"/>
        </w:rPr>
        <w:t>oceanic </w:t>
      </w:r>
      <w:proofErr w:type="spellStart"/>
      <w:r w:rsidR="00F75441" w:rsidRPr="00F75441">
        <w:rPr>
          <w:rFonts w:ascii="Times New Roman" w:hAnsi="Times New Roman" w:cs="Times New Roman"/>
          <w:color w:val="000000" w:themeColor="text1"/>
          <w:sz w:val="24"/>
          <w:szCs w:val="24"/>
        </w:rPr>
        <w:fldChar w:fldCharType="begin"/>
      </w:r>
      <w:r w:rsidR="00854BC5" w:rsidRPr="00600D4C">
        <w:rPr>
          <w:rFonts w:ascii="Times New Roman" w:hAnsi="Times New Roman" w:cs="Times New Roman"/>
          <w:color w:val="000000" w:themeColor="text1"/>
          <w:sz w:val="24"/>
          <w:szCs w:val="24"/>
          <w:lang w:val="en-US"/>
        </w:rPr>
        <w:instrText xml:space="preserve"> HYPERLINK "https://en.wikipedia.org/wiki/Microbiome" \o "Microbiome" </w:instrText>
      </w:r>
      <w:r w:rsidR="00F75441" w:rsidRPr="00F75441">
        <w:rPr>
          <w:rFonts w:ascii="Times New Roman" w:hAnsi="Times New Roman" w:cs="Times New Roman"/>
          <w:color w:val="000000" w:themeColor="text1"/>
          <w:sz w:val="24"/>
          <w:szCs w:val="24"/>
        </w:rPr>
        <w:fldChar w:fldCharType="separate"/>
      </w:r>
      <w:r w:rsidR="00854BC5" w:rsidRPr="00600D4C">
        <w:rPr>
          <w:rStyle w:val="-"/>
          <w:rFonts w:ascii="Times New Roman" w:hAnsi="Times New Roman" w:cs="Times New Roman"/>
          <w:color w:val="000000" w:themeColor="text1"/>
          <w:sz w:val="24"/>
          <w:szCs w:val="24"/>
          <w:u w:val="none"/>
          <w:lang w:val="en-US"/>
        </w:rPr>
        <w:t>microbiomes</w:t>
      </w:r>
      <w:proofErr w:type="spellEnd"/>
      <w:r w:rsidR="00F75441" w:rsidRPr="00600D4C">
        <w:rPr>
          <w:rFonts w:ascii="Times New Roman" w:hAnsi="Times New Roman" w:cs="Times New Roman"/>
          <w:color w:val="000000" w:themeColor="text1"/>
          <w:sz w:val="24"/>
          <w:szCs w:val="24"/>
          <w:lang w:val="en-US"/>
        </w:rPr>
        <w:fldChar w:fldCharType="end"/>
      </w:r>
      <w:r w:rsidR="00854BC5" w:rsidRPr="00600D4C">
        <w:rPr>
          <w:rFonts w:ascii="Times New Roman" w:hAnsi="Times New Roman" w:cs="Times New Roman"/>
          <w:color w:val="000000" w:themeColor="text1"/>
          <w:sz w:val="24"/>
          <w:szCs w:val="24"/>
          <w:lang w:val="en-US"/>
        </w:rPr>
        <w:t>. To a </w:t>
      </w:r>
      <w:hyperlink r:id="rId24" w:tooltip="Microorganism" w:history="1">
        <w:r w:rsidR="00854BC5" w:rsidRPr="00600D4C">
          <w:rPr>
            <w:rStyle w:val="-"/>
            <w:rFonts w:ascii="Times New Roman" w:hAnsi="Times New Roman" w:cs="Times New Roman"/>
            <w:color w:val="000000" w:themeColor="text1"/>
            <w:sz w:val="24"/>
            <w:szCs w:val="24"/>
            <w:u w:val="none"/>
            <w:lang w:val="en-US"/>
          </w:rPr>
          <w:t>microbe</w:t>
        </w:r>
      </w:hyperlink>
      <w:r w:rsidR="00854BC5" w:rsidRPr="00600D4C">
        <w:rPr>
          <w:rFonts w:ascii="Times New Roman" w:hAnsi="Times New Roman" w:cs="Times New Roman"/>
          <w:color w:val="000000" w:themeColor="text1"/>
          <w:sz w:val="24"/>
          <w:szCs w:val="24"/>
          <w:lang w:val="en-US"/>
        </w:rPr>
        <w:t>, the human body is a habitat and a landscape.</w:t>
      </w:r>
      <w:r w:rsidR="00764CDB" w:rsidRPr="00600D4C">
        <w:rPr>
          <w:rFonts w:ascii="Times New Roman" w:hAnsi="Times New Roman" w:cs="Times New Roman"/>
          <w:sz w:val="24"/>
          <w:szCs w:val="24"/>
          <w:lang w:val="en-US"/>
        </w:rPr>
        <w:t xml:space="preserve"> </w:t>
      </w:r>
      <w:r w:rsidR="00764CDB" w:rsidRPr="00600D4C">
        <w:rPr>
          <w:rFonts w:ascii="Times New Roman" w:hAnsi="Times New Roman" w:cs="Times New Roman"/>
          <w:color w:val="000000" w:themeColor="text1"/>
          <w:sz w:val="24"/>
          <w:szCs w:val="24"/>
          <w:lang w:val="en-US"/>
        </w:rPr>
        <w:t xml:space="preserve"> </w:t>
      </w:r>
      <w:proofErr w:type="spellStart"/>
      <w:r w:rsidR="00854BC5" w:rsidRPr="00600D4C">
        <w:rPr>
          <w:rFonts w:ascii="Times New Roman" w:hAnsi="Times New Roman" w:cs="Times New Roman"/>
          <w:color w:val="000000" w:themeColor="text1"/>
          <w:sz w:val="24"/>
          <w:szCs w:val="24"/>
          <w:lang w:val="en-US"/>
        </w:rPr>
        <w:t>Microbiomes</w:t>
      </w:r>
      <w:proofErr w:type="spellEnd"/>
      <w:r w:rsidR="00854BC5" w:rsidRPr="00600D4C">
        <w:rPr>
          <w:rFonts w:ascii="Times New Roman" w:hAnsi="Times New Roman" w:cs="Times New Roman"/>
          <w:color w:val="000000" w:themeColor="text1"/>
          <w:sz w:val="24"/>
          <w:szCs w:val="24"/>
          <w:lang w:val="en-US"/>
        </w:rPr>
        <w:t xml:space="preserve"> were discovered largely through advances in </w:t>
      </w:r>
      <w:hyperlink r:id="rId25" w:tooltip="Molecular genetics" w:history="1">
        <w:r w:rsidR="00854BC5" w:rsidRPr="00600D4C">
          <w:rPr>
            <w:rStyle w:val="-"/>
            <w:rFonts w:ascii="Times New Roman" w:hAnsi="Times New Roman" w:cs="Times New Roman"/>
            <w:color w:val="000000" w:themeColor="text1"/>
            <w:sz w:val="24"/>
            <w:szCs w:val="24"/>
            <w:u w:val="none"/>
            <w:lang w:val="en-US"/>
          </w:rPr>
          <w:t>molecular genetics</w:t>
        </w:r>
      </w:hyperlink>
      <w:r w:rsidR="00854BC5" w:rsidRPr="00600D4C">
        <w:rPr>
          <w:rFonts w:ascii="Times New Roman" w:hAnsi="Times New Roman" w:cs="Times New Roman"/>
          <w:color w:val="000000" w:themeColor="text1"/>
          <w:sz w:val="24"/>
          <w:szCs w:val="24"/>
          <w:lang w:val="en-US"/>
        </w:rPr>
        <w:t xml:space="preserve">, which have revealed a hidden richness of microbial diversity on the planet. The oceanic </w:t>
      </w:r>
      <w:proofErr w:type="spellStart"/>
      <w:r w:rsidR="00854BC5" w:rsidRPr="00600D4C">
        <w:rPr>
          <w:rFonts w:ascii="Times New Roman" w:hAnsi="Times New Roman" w:cs="Times New Roman"/>
          <w:color w:val="000000" w:themeColor="text1"/>
          <w:sz w:val="24"/>
          <w:szCs w:val="24"/>
          <w:lang w:val="en-US"/>
        </w:rPr>
        <w:t>microbiome</w:t>
      </w:r>
      <w:proofErr w:type="spellEnd"/>
      <w:r w:rsidR="00854BC5" w:rsidRPr="00600D4C">
        <w:rPr>
          <w:rFonts w:ascii="Times New Roman" w:hAnsi="Times New Roman" w:cs="Times New Roman"/>
          <w:color w:val="000000" w:themeColor="text1"/>
          <w:sz w:val="24"/>
          <w:szCs w:val="24"/>
          <w:lang w:val="en-US"/>
        </w:rPr>
        <w:t xml:space="preserve"> plays a significant role in the ecological biogeochemistry of the planet's oceans.</w:t>
      </w:r>
      <w:r w:rsidR="00764CDB" w:rsidRPr="00600D4C">
        <w:rPr>
          <w:rFonts w:ascii="Times New Roman" w:hAnsi="Times New Roman" w:cs="Times New Roman"/>
          <w:color w:val="000000" w:themeColor="text1"/>
          <w:sz w:val="24"/>
          <w:szCs w:val="24"/>
          <w:lang w:val="en-US"/>
        </w:rPr>
        <w:t xml:space="preserve"> </w:t>
      </w:r>
    </w:p>
    <w:p w:rsidR="00BC2273" w:rsidRDefault="00BC2273" w:rsidP="00BC2273">
      <w:pPr>
        <w:tabs>
          <w:tab w:val="left" w:pos="-284"/>
        </w:tabs>
        <w:spacing w:after="240" w:line="312" w:lineRule="auto"/>
        <w:ind w:left="-284" w:right="-482" w:firstLine="709"/>
        <w:rPr>
          <w:rFonts w:ascii="Times New Roman" w:hAnsi="Times New Roman" w:cs="Times New Roman"/>
          <w:color w:val="000000" w:themeColor="text1"/>
          <w:lang w:val="en-US"/>
        </w:rPr>
      </w:pPr>
    </w:p>
    <w:p w:rsidR="00D36A68" w:rsidRDefault="00D36A68" w:rsidP="00D36A68">
      <w:pPr>
        <w:rPr>
          <w:rFonts w:ascii="Arial" w:hAnsi="Arial" w:cs="Arial"/>
          <w:color w:val="C00000"/>
          <w:sz w:val="34"/>
          <w:szCs w:val="34"/>
          <w:lang w:val="en-US"/>
        </w:rPr>
        <w:sectPr w:rsidR="00D36A68" w:rsidSect="00B128A7">
          <w:pgSz w:w="11906" w:h="16838"/>
          <w:pgMar w:top="1418" w:right="1418" w:bottom="1418" w:left="1418" w:header="709" w:footer="709" w:gutter="0"/>
          <w:cols w:space="708"/>
          <w:docGrid w:linePitch="360"/>
        </w:sectPr>
      </w:pPr>
    </w:p>
    <w:p w:rsidR="001704FA" w:rsidRPr="000469F7" w:rsidRDefault="001704FA" w:rsidP="000469F7">
      <w:pPr>
        <w:pStyle w:val="1"/>
        <w:rPr>
          <w:rFonts w:ascii="Arial" w:hAnsi="Arial" w:cs="Arial"/>
          <w:b w:val="0"/>
          <w:color w:val="C00000"/>
          <w:sz w:val="34"/>
          <w:szCs w:val="34"/>
          <w:lang w:val="en-US"/>
        </w:rPr>
      </w:pPr>
      <w:bookmarkStart w:id="12" w:name="_Toc509932422"/>
      <w:r w:rsidRPr="000469F7">
        <w:rPr>
          <w:rFonts w:ascii="Arial" w:hAnsi="Arial" w:cs="Arial"/>
          <w:b w:val="0"/>
          <w:color w:val="C00000"/>
          <w:sz w:val="34"/>
          <w:szCs w:val="34"/>
          <w:lang w:val="en-US"/>
        </w:rPr>
        <w:lastRenderedPageBreak/>
        <w:t>Individual Ecology</w:t>
      </w:r>
      <w:bookmarkEnd w:id="12"/>
    </w:p>
    <w:p w:rsidR="001704FA" w:rsidRPr="001704FA" w:rsidRDefault="001704FA" w:rsidP="001704FA">
      <w:pPr>
        <w:pStyle w:val="2"/>
        <w:rPr>
          <w:lang w:val="en-US"/>
        </w:rPr>
      </w:pPr>
      <w:bookmarkStart w:id="13" w:name="_Toc509932423"/>
      <w:r>
        <w:rPr>
          <w:lang w:val="en-US"/>
        </w:rPr>
        <w:t>Characteristics</w:t>
      </w:r>
      <w:bookmarkEnd w:id="13"/>
    </w:p>
    <w:p w:rsidR="00BC2273" w:rsidRPr="00600D4C" w:rsidRDefault="00BC2273" w:rsidP="00600D4C">
      <w:pPr>
        <w:tabs>
          <w:tab w:val="left" w:pos="-284"/>
        </w:tabs>
        <w:spacing w:after="240" w:line="312" w:lineRule="auto"/>
        <w:ind w:left="-284" w:right="-482" w:firstLine="709"/>
        <w:jc w:val="both"/>
        <w:rPr>
          <w:rFonts w:ascii="Times New Roman" w:hAnsi="Times New Roman" w:cs="Times New Roman"/>
          <w:color w:val="000000" w:themeColor="text1"/>
          <w:sz w:val="24"/>
          <w:szCs w:val="24"/>
          <w:lang w:val="en-US"/>
        </w:rPr>
      </w:pPr>
      <w:r w:rsidRPr="00600D4C">
        <w:rPr>
          <w:rFonts w:ascii="Times New Roman" w:hAnsi="Times New Roman" w:cs="Times New Roman"/>
          <w:color w:val="000000" w:themeColor="text1"/>
          <w:sz w:val="24"/>
          <w:szCs w:val="24"/>
          <w:lang w:val="en-US"/>
        </w:rPr>
        <w:t>Understanding traits of individual organisms helps explain patterns and processes at other levels of organization including populations, communities, and ecosystems. Several areas of ecology of evolution that focus on such traits are </w:t>
      </w:r>
      <w:hyperlink r:id="rId26" w:tooltip="Life history theory" w:history="1">
        <w:r w:rsidRPr="00600D4C">
          <w:rPr>
            <w:rStyle w:val="-"/>
            <w:rFonts w:ascii="Times New Roman" w:hAnsi="Times New Roman" w:cs="Times New Roman"/>
            <w:color w:val="000000" w:themeColor="text1"/>
            <w:sz w:val="24"/>
            <w:szCs w:val="24"/>
            <w:u w:val="none"/>
            <w:lang w:val="en-US"/>
          </w:rPr>
          <w:t>life history theory</w:t>
        </w:r>
      </w:hyperlink>
      <w:r w:rsidRPr="00600D4C">
        <w:rPr>
          <w:rFonts w:ascii="Times New Roman" w:hAnsi="Times New Roman" w:cs="Times New Roman"/>
          <w:color w:val="000000" w:themeColor="text1"/>
          <w:sz w:val="24"/>
          <w:szCs w:val="24"/>
          <w:lang w:val="en-US"/>
        </w:rPr>
        <w:t>, </w:t>
      </w:r>
      <w:proofErr w:type="spellStart"/>
      <w:r w:rsidR="00F75441" w:rsidRPr="00F75441">
        <w:rPr>
          <w:rFonts w:ascii="Times New Roman" w:hAnsi="Times New Roman" w:cs="Times New Roman"/>
          <w:color w:val="000000" w:themeColor="text1"/>
          <w:sz w:val="24"/>
          <w:szCs w:val="24"/>
        </w:rPr>
        <w:fldChar w:fldCharType="begin"/>
      </w:r>
      <w:r w:rsidRPr="00600D4C">
        <w:rPr>
          <w:rFonts w:ascii="Times New Roman" w:hAnsi="Times New Roman" w:cs="Times New Roman"/>
          <w:color w:val="000000" w:themeColor="text1"/>
          <w:sz w:val="24"/>
          <w:szCs w:val="24"/>
          <w:lang w:val="en-US"/>
        </w:rPr>
        <w:instrText xml:space="preserve"> HYPERLINK "https://en.wikipedia.org/wiki/Ecophysiology" \o "Ecophysiology" </w:instrText>
      </w:r>
      <w:r w:rsidR="00F75441" w:rsidRPr="00F75441">
        <w:rPr>
          <w:rFonts w:ascii="Times New Roman" w:hAnsi="Times New Roman" w:cs="Times New Roman"/>
          <w:color w:val="000000" w:themeColor="text1"/>
          <w:sz w:val="24"/>
          <w:szCs w:val="24"/>
        </w:rPr>
        <w:fldChar w:fldCharType="separate"/>
      </w:r>
      <w:r w:rsidRPr="00600D4C">
        <w:rPr>
          <w:rStyle w:val="-"/>
          <w:rFonts w:ascii="Times New Roman" w:hAnsi="Times New Roman" w:cs="Times New Roman"/>
          <w:color w:val="000000" w:themeColor="text1"/>
          <w:sz w:val="24"/>
          <w:szCs w:val="24"/>
          <w:u w:val="none"/>
          <w:lang w:val="en-US"/>
        </w:rPr>
        <w:t>ecophysiology</w:t>
      </w:r>
      <w:proofErr w:type="spellEnd"/>
      <w:r w:rsidR="00F75441" w:rsidRPr="00600D4C">
        <w:rPr>
          <w:rFonts w:ascii="Times New Roman" w:hAnsi="Times New Roman" w:cs="Times New Roman"/>
          <w:color w:val="000000" w:themeColor="text1"/>
          <w:sz w:val="24"/>
          <w:szCs w:val="24"/>
          <w:lang w:val="en-US"/>
        </w:rPr>
        <w:fldChar w:fldCharType="end"/>
      </w:r>
      <w:r w:rsidRPr="00600D4C">
        <w:rPr>
          <w:rFonts w:ascii="Times New Roman" w:hAnsi="Times New Roman" w:cs="Times New Roman"/>
          <w:color w:val="000000" w:themeColor="text1"/>
          <w:sz w:val="24"/>
          <w:szCs w:val="24"/>
          <w:lang w:val="en-US"/>
        </w:rPr>
        <w:t>, </w:t>
      </w:r>
      <w:hyperlink r:id="rId27" w:tooltip="Metabolic theory of ecology" w:history="1">
        <w:r w:rsidRPr="00600D4C">
          <w:rPr>
            <w:rStyle w:val="-"/>
            <w:rFonts w:ascii="Times New Roman" w:hAnsi="Times New Roman" w:cs="Times New Roman"/>
            <w:color w:val="000000" w:themeColor="text1"/>
            <w:sz w:val="24"/>
            <w:szCs w:val="24"/>
            <w:u w:val="none"/>
            <w:lang w:val="en-US"/>
          </w:rPr>
          <w:t>metabolic theory of ecology</w:t>
        </w:r>
      </w:hyperlink>
      <w:r w:rsidRPr="00600D4C">
        <w:rPr>
          <w:rFonts w:ascii="Times New Roman" w:hAnsi="Times New Roman" w:cs="Times New Roman"/>
          <w:color w:val="000000" w:themeColor="text1"/>
          <w:sz w:val="24"/>
          <w:szCs w:val="24"/>
          <w:lang w:val="en-US"/>
        </w:rPr>
        <w:t>, and </w:t>
      </w:r>
      <w:proofErr w:type="spellStart"/>
      <w:r w:rsidR="00F75441" w:rsidRPr="00F75441">
        <w:rPr>
          <w:rFonts w:ascii="Times New Roman" w:hAnsi="Times New Roman" w:cs="Times New Roman"/>
          <w:color w:val="000000" w:themeColor="text1"/>
          <w:sz w:val="24"/>
          <w:szCs w:val="24"/>
        </w:rPr>
        <w:fldChar w:fldCharType="begin"/>
      </w:r>
      <w:r w:rsidRPr="00600D4C">
        <w:rPr>
          <w:rFonts w:ascii="Times New Roman" w:hAnsi="Times New Roman" w:cs="Times New Roman"/>
          <w:color w:val="000000" w:themeColor="text1"/>
          <w:sz w:val="24"/>
          <w:szCs w:val="24"/>
          <w:lang w:val="en-US"/>
        </w:rPr>
        <w:instrText xml:space="preserve"> HYPERLINK "https://en.wikipedia.org/wiki/Ethology" \o "Ethology" </w:instrText>
      </w:r>
      <w:r w:rsidR="00F75441" w:rsidRPr="00F75441">
        <w:rPr>
          <w:rFonts w:ascii="Times New Roman" w:hAnsi="Times New Roman" w:cs="Times New Roman"/>
          <w:color w:val="000000" w:themeColor="text1"/>
          <w:sz w:val="24"/>
          <w:szCs w:val="24"/>
        </w:rPr>
        <w:fldChar w:fldCharType="separate"/>
      </w:r>
      <w:r w:rsidRPr="00600D4C">
        <w:rPr>
          <w:rStyle w:val="-"/>
          <w:rFonts w:ascii="Times New Roman" w:hAnsi="Times New Roman" w:cs="Times New Roman"/>
          <w:color w:val="000000" w:themeColor="text1"/>
          <w:sz w:val="24"/>
          <w:szCs w:val="24"/>
          <w:u w:val="none"/>
          <w:lang w:val="en-US"/>
        </w:rPr>
        <w:t>Ethology</w:t>
      </w:r>
      <w:proofErr w:type="spellEnd"/>
      <w:r w:rsidR="00F75441" w:rsidRPr="00600D4C">
        <w:rPr>
          <w:rFonts w:ascii="Times New Roman" w:hAnsi="Times New Roman" w:cs="Times New Roman"/>
          <w:color w:val="000000" w:themeColor="text1"/>
          <w:sz w:val="24"/>
          <w:szCs w:val="24"/>
          <w:lang w:val="en-US"/>
        </w:rPr>
        <w:fldChar w:fldCharType="end"/>
      </w:r>
      <w:r w:rsidRPr="00600D4C">
        <w:rPr>
          <w:rFonts w:ascii="Times New Roman" w:hAnsi="Times New Roman" w:cs="Times New Roman"/>
          <w:color w:val="000000" w:themeColor="text1"/>
          <w:sz w:val="24"/>
          <w:szCs w:val="24"/>
          <w:lang w:val="en-US"/>
        </w:rPr>
        <w:t xml:space="preserve">. Examples of such traits include features of an </w:t>
      </w:r>
      <w:proofErr w:type="gramStart"/>
      <w:r w:rsidRPr="00600D4C">
        <w:rPr>
          <w:rFonts w:ascii="Times New Roman" w:hAnsi="Times New Roman" w:cs="Times New Roman"/>
          <w:color w:val="000000" w:themeColor="text1"/>
          <w:sz w:val="24"/>
          <w:szCs w:val="24"/>
          <w:lang w:val="en-US"/>
        </w:rPr>
        <w:t>organisms</w:t>
      </w:r>
      <w:proofErr w:type="gramEnd"/>
      <w:r w:rsidRPr="00600D4C">
        <w:rPr>
          <w:rFonts w:ascii="Times New Roman" w:hAnsi="Times New Roman" w:cs="Times New Roman"/>
          <w:color w:val="000000" w:themeColor="text1"/>
          <w:sz w:val="24"/>
          <w:szCs w:val="24"/>
          <w:lang w:val="en-US"/>
        </w:rPr>
        <w:t xml:space="preserve">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p>
    <w:p w:rsidR="00BC2273" w:rsidRPr="00600D4C" w:rsidRDefault="00BC2273" w:rsidP="00600D4C">
      <w:pPr>
        <w:tabs>
          <w:tab w:val="left" w:pos="-284"/>
        </w:tabs>
        <w:spacing w:after="240" w:line="312" w:lineRule="auto"/>
        <w:ind w:left="-284" w:right="-482" w:firstLine="709"/>
        <w:jc w:val="both"/>
        <w:rPr>
          <w:rFonts w:ascii="Times New Roman" w:hAnsi="Times New Roman" w:cs="Times New Roman"/>
          <w:color w:val="000000" w:themeColor="text1"/>
          <w:sz w:val="24"/>
          <w:szCs w:val="24"/>
          <w:lang w:val="en-US"/>
        </w:rPr>
      </w:pPr>
      <w:r w:rsidRPr="00600D4C">
        <w:rPr>
          <w:rFonts w:ascii="Times New Roman" w:hAnsi="Times New Roman" w:cs="Times New Roman"/>
          <w:color w:val="000000" w:themeColor="text1"/>
          <w:sz w:val="24"/>
          <w:szCs w:val="24"/>
          <w:lang w:val="en-US"/>
        </w:rPr>
        <w:t>One set of characteristics relate to body size and temperature. The </w:t>
      </w:r>
      <w:hyperlink r:id="rId28" w:tooltip="Metabolic theory of ecology" w:history="1">
        <w:r w:rsidRPr="00600D4C">
          <w:rPr>
            <w:rStyle w:val="-"/>
            <w:rFonts w:ascii="Times New Roman" w:hAnsi="Times New Roman" w:cs="Times New Roman"/>
            <w:color w:val="000000" w:themeColor="text1"/>
            <w:sz w:val="24"/>
            <w:szCs w:val="24"/>
            <w:u w:val="none"/>
            <w:lang w:val="en-US"/>
          </w:rPr>
          <w:t>metabolic theory of ecology</w:t>
        </w:r>
      </w:hyperlink>
      <w:r w:rsidRPr="00600D4C">
        <w:rPr>
          <w:rFonts w:ascii="Times New Roman" w:hAnsi="Times New Roman" w:cs="Times New Roman"/>
          <w:color w:val="000000" w:themeColor="text1"/>
          <w:sz w:val="24"/>
          <w:szCs w:val="24"/>
          <w:lang w:val="en-US"/>
        </w:rPr>
        <w:t xml:space="preserve"> provides a predictive qualitative set of relationships between an organism’s body size and temperature and metabolic processes. In general, smaller, warmer organisms have higher metabolic rates and </w:t>
      </w:r>
      <w:proofErr w:type="gramStart"/>
      <w:r w:rsidRPr="00600D4C">
        <w:rPr>
          <w:rFonts w:ascii="Times New Roman" w:hAnsi="Times New Roman" w:cs="Times New Roman"/>
          <w:color w:val="000000" w:themeColor="text1"/>
          <w:sz w:val="24"/>
          <w:szCs w:val="24"/>
          <w:lang w:val="en-US"/>
        </w:rPr>
        <w:t>this results</w:t>
      </w:r>
      <w:proofErr w:type="gramEnd"/>
      <w:r w:rsidRPr="00600D4C">
        <w:rPr>
          <w:rFonts w:ascii="Times New Roman" w:hAnsi="Times New Roman" w:cs="Times New Roman"/>
          <w:color w:val="000000" w:themeColor="text1"/>
          <w:sz w:val="24"/>
          <w:szCs w:val="24"/>
          <w:lang w:val="en-US"/>
        </w:rPr>
        <w:t xml:space="preserve"> in a variety of predictions regarding individual somatic growth rates, reproduction and population growth rates, population size, and resource uptake rates.</w:t>
      </w:r>
    </w:p>
    <w:p w:rsidR="00BC2273" w:rsidRPr="00600D4C" w:rsidRDefault="00BC2273" w:rsidP="00600D4C">
      <w:pPr>
        <w:tabs>
          <w:tab w:val="left" w:pos="-284"/>
        </w:tabs>
        <w:spacing w:after="240" w:line="312" w:lineRule="auto"/>
        <w:ind w:left="-284" w:right="-482" w:firstLine="709"/>
        <w:jc w:val="both"/>
        <w:rPr>
          <w:rFonts w:ascii="Times New Roman" w:hAnsi="Times New Roman" w:cs="Times New Roman"/>
          <w:color w:val="000000" w:themeColor="text1"/>
          <w:sz w:val="24"/>
          <w:szCs w:val="24"/>
          <w:lang w:val="en-US"/>
        </w:rPr>
      </w:pPr>
      <w:r w:rsidRPr="00600D4C">
        <w:rPr>
          <w:rFonts w:ascii="Times New Roman" w:hAnsi="Times New Roman" w:cs="Times New Roman"/>
          <w:color w:val="000000" w:themeColor="text1"/>
          <w:sz w:val="24"/>
          <w:szCs w:val="24"/>
          <w:lang w:val="en-US"/>
        </w:rPr>
        <w:t>The traits of organisms are subject to change through acclimation, development, and evolution. For this reason, individuals form a shared focus for ecology and for </w:t>
      </w:r>
      <w:hyperlink r:id="rId29" w:tooltip="Evolutionary ecology" w:history="1">
        <w:r w:rsidRPr="00600D4C">
          <w:rPr>
            <w:rStyle w:val="-"/>
            <w:rFonts w:ascii="Times New Roman" w:hAnsi="Times New Roman" w:cs="Times New Roman"/>
            <w:color w:val="000000" w:themeColor="text1"/>
            <w:sz w:val="24"/>
            <w:szCs w:val="24"/>
            <w:u w:val="none"/>
            <w:lang w:val="en-US"/>
          </w:rPr>
          <w:t>evolutionary ecology</w:t>
        </w:r>
      </w:hyperlink>
      <w:r w:rsidRPr="00600D4C">
        <w:rPr>
          <w:rFonts w:ascii="Times New Roman" w:hAnsi="Times New Roman" w:cs="Times New Roman"/>
          <w:color w:val="000000" w:themeColor="text1"/>
          <w:sz w:val="24"/>
          <w:szCs w:val="24"/>
          <w:lang w:val="en-US"/>
        </w:rPr>
        <w:t>.</w:t>
      </w:r>
    </w:p>
    <w:p w:rsidR="00854BC5" w:rsidRPr="00600D4C" w:rsidRDefault="00854BC5" w:rsidP="00854BC5">
      <w:pPr>
        <w:tabs>
          <w:tab w:val="left" w:pos="-284"/>
        </w:tabs>
        <w:spacing w:after="240" w:line="312" w:lineRule="auto"/>
        <w:ind w:left="-284" w:right="-482" w:firstLine="709"/>
        <w:jc w:val="center"/>
        <w:rPr>
          <w:rFonts w:ascii="Times New Roman" w:hAnsi="Times New Roman" w:cs="Times New Roman"/>
          <w:b/>
          <w:color w:val="000000" w:themeColor="text1"/>
          <w:sz w:val="24"/>
          <w:szCs w:val="24"/>
          <w:lang w:val="en-US"/>
        </w:rPr>
      </w:pPr>
      <w:r w:rsidRPr="00600D4C">
        <w:rPr>
          <w:rFonts w:ascii="Times New Roman" w:hAnsi="Times New Roman" w:cs="Times New Roman"/>
          <w:b/>
          <w:color w:val="000000" w:themeColor="text1"/>
          <w:sz w:val="24"/>
          <w:szCs w:val="24"/>
          <w:lang w:val="en-US"/>
        </w:rPr>
        <w:t>Class Schedule</w:t>
      </w:r>
    </w:p>
    <w:tbl>
      <w:tblPr>
        <w:tblStyle w:val="a6"/>
        <w:tblW w:w="0" w:type="auto"/>
        <w:tblInd w:w="-284" w:type="dxa"/>
        <w:tblLook w:val="04A0"/>
      </w:tblPr>
      <w:tblGrid>
        <w:gridCol w:w="1990"/>
        <w:gridCol w:w="2029"/>
        <w:gridCol w:w="2003"/>
        <w:gridCol w:w="1782"/>
        <w:gridCol w:w="1766"/>
      </w:tblGrid>
      <w:tr w:rsidR="002B3C39" w:rsidTr="002B3C39">
        <w:tc>
          <w:tcPr>
            <w:tcW w:w="1990" w:type="dxa"/>
            <w:shd w:val="clear" w:color="auto" w:fill="17365D" w:themeFill="text2" w:themeFillShade="BF"/>
          </w:tcPr>
          <w:p w:rsidR="002B3C39" w:rsidRPr="002B3C39" w:rsidRDefault="002B3C39" w:rsidP="00854BC5">
            <w:pPr>
              <w:tabs>
                <w:tab w:val="left" w:pos="-284"/>
              </w:tabs>
              <w:spacing w:after="240" w:line="312" w:lineRule="auto"/>
              <w:ind w:right="-482"/>
              <w:jc w:val="center"/>
              <w:rPr>
                <w:rFonts w:ascii="Times New Roman" w:hAnsi="Times New Roman" w:cs="Times New Roman"/>
                <w:color w:val="F2F2F2" w:themeColor="background1" w:themeShade="F2"/>
                <w:lang w:val="en-US"/>
              </w:rPr>
            </w:pPr>
            <w:r w:rsidRPr="002B3C39">
              <w:rPr>
                <w:rFonts w:ascii="Times New Roman" w:hAnsi="Times New Roman" w:cs="Times New Roman"/>
                <w:color w:val="F2F2F2" w:themeColor="background1" w:themeShade="F2"/>
                <w:lang w:val="en-US"/>
              </w:rPr>
              <w:t>LESSON</w:t>
            </w:r>
          </w:p>
        </w:tc>
        <w:tc>
          <w:tcPr>
            <w:tcW w:w="2029" w:type="dxa"/>
            <w:shd w:val="clear" w:color="auto" w:fill="17365D" w:themeFill="text2" w:themeFillShade="BF"/>
          </w:tcPr>
          <w:p w:rsidR="002B3C39" w:rsidRPr="002B3C39" w:rsidRDefault="002B3C39" w:rsidP="00854BC5">
            <w:pPr>
              <w:tabs>
                <w:tab w:val="left" w:pos="-284"/>
              </w:tabs>
              <w:spacing w:after="240" w:line="312" w:lineRule="auto"/>
              <w:ind w:right="-482"/>
              <w:jc w:val="center"/>
              <w:rPr>
                <w:rFonts w:ascii="Times New Roman" w:hAnsi="Times New Roman" w:cs="Times New Roman"/>
                <w:color w:val="F2F2F2" w:themeColor="background1" w:themeShade="F2"/>
                <w:lang w:val="en-US"/>
              </w:rPr>
            </w:pPr>
            <w:r w:rsidRPr="002B3C39">
              <w:rPr>
                <w:rFonts w:ascii="Times New Roman" w:hAnsi="Times New Roman" w:cs="Times New Roman"/>
                <w:color w:val="F2F2F2" w:themeColor="background1" w:themeShade="F2"/>
                <w:lang w:val="en-US"/>
              </w:rPr>
              <w:t>TOPIC</w:t>
            </w:r>
          </w:p>
        </w:tc>
        <w:tc>
          <w:tcPr>
            <w:tcW w:w="2003" w:type="dxa"/>
            <w:shd w:val="clear" w:color="auto" w:fill="17365D" w:themeFill="text2" w:themeFillShade="BF"/>
          </w:tcPr>
          <w:p w:rsidR="002B3C39" w:rsidRPr="002B3C39" w:rsidRDefault="002B3C39" w:rsidP="00854BC5">
            <w:pPr>
              <w:tabs>
                <w:tab w:val="left" w:pos="-284"/>
              </w:tabs>
              <w:spacing w:after="240" w:line="312" w:lineRule="auto"/>
              <w:ind w:right="-482"/>
              <w:rPr>
                <w:rFonts w:ascii="Times New Roman" w:hAnsi="Times New Roman" w:cs="Times New Roman"/>
                <w:color w:val="F2F2F2" w:themeColor="background1" w:themeShade="F2"/>
                <w:lang w:val="en-US"/>
              </w:rPr>
            </w:pPr>
            <w:r w:rsidRPr="002B3C39">
              <w:rPr>
                <w:rFonts w:ascii="Times New Roman" w:hAnsi="Times New Roman" w:cs="Times New Roman"/>
                <w:color w:val="F2F2F2" w:themeColor="background1" w:themeShade="F2"/>
                <w:lang w:val="en-US"/>
              </w:rPr>
              <w:t>ASSIGNMENT</w:t>
            </w:r>
          </w:p>
        </w:tc>
        <w:tc>
          <w:tcPr>
            <w:tcW w:w="1782" w:type="dxa"/>
            <w:shd w:val="clear" w:color="auto" w:fill="17365D" w:themeFill="text2" w:themeFillShade="BF"/>
          </w:tcPr>
          <w:p w:rsidR="002B3C39" w:rsidRPr="002B3C39" w:rsidRDefault="002B3C39" w:rsidP="00854BC5">
            <w:pPr>
              <w:tabs>
                <w:tab w:val="left" w:pos="-284"/>
              </w:tabs>
              <w:spacing w:after="240" w:line="312" w:lineRule="auto"/>
              <w:ind w:right="-482"/>
              <w:jc w:val="center"/>
              <w:rPr>
                <w:rFonts w:ascii="Times New Roman" w:hAnsi="Times New Roman" w:cs="Times New Roman"/>
                <w:color w:val="F2F2F2" w:themeColor="background1" w:themeShade="F2"/>
                <w:lang w:val="en-US"/>
              </w:rPr>
            </w:pPr>
            <w:r w:rsidRPr="002B3C39">
              <w:rPr>
                <w:rFonts w:ascii="Times New Roman" w:hAnsi="Times New Roman" w:cs="Times New Roman"/>
                <w:color w:val="F2F2F2" w:themeColor="background1" w:themeShade="F2"/>
                <w:lang w:val="en-US"/>
              </w:rPr>
              <w:t>Points</w:t>
            </w:r>
          </w:p>
        </w:tc>
        <w:tc>
          <w:tcPr>
            <w:tcW w:w="1766" w:type="dxa"/>
            <w:shd w:val="clear" w:color="auto" w:fill="17365D" w:themeFill="text2" w:themeFillShade="BF"/>
          </w:tcPr>
          <w:p w:rsidR="002B3C39" w:rsidRPr="002B3C39" w:rsidRDefault="002B3C39" w:rsidP="00854BC5">
            <w:pPr>
              <w:tabs>
                <w:tab w:val="left" w:pos="-284"/>
              </w:tabs>
              <w:spacing w:after="240" w:line="312" w:lineRule="auto"/>
              <w:ind w:right="-482"/>
              <w:jc w:val="center"/>
              <w:rPr>
                <w:rFonts w:ascii="Times New Roman" w:hAnsi="Times New Roman" w:cs="Times New Roman"/>
                <w:color w:val="F2F2F2" w:themeColor="background1" w:themeShade="F2"/>
                <w:lang w:val="en-US"/>
              </w:rPr>
            </w:pPr>
            <w:r w:rsidRPr="002B3C39">
              <w:rPr>
                <w:rFonts w:ascii="Times New Roman" w:hAnsi="Times New Roman" w:cs="Times New Roman"/>
                <w:color w:val="F2F2F2" w:themeColor="background1" w:themeShade="F2"/>
                <w:lang w:val="en-US"/>
              </w:rPr>
              <w:t>DUE</w:t>
            </w:r>
          </w:p>
        </w:tc>
      </w:tr>
      <w:tr w:rsidR="002B3C39" w:rsidTr="002B3C39">
        <w:trPr>
          <w:trHeight w:val="318"/>
        </w:trPr>
        <w:tc>
          <w:tcPr>
            <w:tcW w:w="1990" w:type="dxa"/>
            <w:vMerge w:val="restart"/>
            <w:shd w:val="clear" w:color="auto" w:fill="8DB3E2" w:themeFill="text2" w:themeFillTint="66"/>
          </w:tcPr>
          <w:p w:rsidR="002B3C39" w:rsidRDefault="002B3C39" w:rsidP="00854BC5">
            <w:pPr>
              <w:tabs>
                <w:tab w:val="left" w:pos="-284"/>
              </w:tabs>
              <w:spacing w:after="240" w:line="312" w:lineRule="auto"/>
              <w:ind w:right="-482"/>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p>
        </w:tc>
        <w:tc>
          <w:tcPr>
            <w:tcW w:w="2029" w:type="dxa"/>
            <w:vMerge w:val="restart"/>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What is Distance Learning?</w:t>
            </w:r>
          </w:p>
        </w:tc>
        <w:tc>
          <w:tcPr>
            <w:tcW w:w="2003" w:type="dxa"/>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Wiki #1</w:t>
            </w:r>
          </w:p>
        </w:tc>
        <w:tc>
          <w:tcPr>
            <w:tcW w:w="1782" w:type="dxa"/>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10</w:t>
            </w:r>
          </w:p>
        </w:tc>
        <w:tc>
          <w:tcPr>
            <w:tcW w:w="1766" w:type="dxa"/>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March 10</w:t>
            </w:r>
          </w:p>
        </w:tc>
      </w:tr>
      <w:tr w:rsidR="002B3C39" w:rsidTr="002B3C39">
        <w:trPr>
          <w:trHeight w:val="318"/>
        </w:trPr>
        <w:tc>
          <w:tcPr>
            <w:tcW w:w="1990" w:type="dxa"/>
            <w:vMerge/>
            <w:shd w:val="clear" w:color="auto" w:fill="8DB3E2" w:themeFill="text2" w:themeFillTint="66"/>
          </w:tcPr>
          <w:p w:rsidR="002B3C39" w:rsidRDefault="002B3C39" w:rsidP="00854BC5">
            <w:pPr>
              <w:tabs>
                <w:tab w:val="left" w:pos="-284"/>
              </w:tabs>
              <w:spacing w:after="240" w:line="312" w:lineRule="auto"/>
              <w:ind w:right="-482"/>
              <w:jc w:val="center"/>
              <w:rPr>
                <w:rFonts w:ascii="Times New Roman" w:hAnsi="Times New Roman" w:cs="Times New Roman"/>
                <w:color w:val="000000" w:themeColor="text1"/>
                <w:lang w:val="en-US"/>
              </w:rPr>
            </w:pPr>
          </w:p>
        </w:tc>
        <w:tc>
          <w:tcPr>
            <w:tcW w:w="2029" w:type="dxa"/>
            <w:vMerge/>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p>
        </w:tc>
        <w:tc>
          <w:tcPr>
            <w:tcW w:w="2003" w:type="dxa"/>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Presentation</w:t>
            </w:r>
          </w:p>
        </w:tc>
        <w:tc>
          <w:tcPr>
            <w:tcW w:w="1782" w:type="dxa"/>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20</w:t>
            </w:r>
          </w:p>
        </w:tc>
        <w:tc>
          <w:tcPr>
            <w:tcW w:w="1766" w:type="dxa"/>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p>
        </w:tc>
      </w:tr>
      <w:tr w:rsidR="002B3C39" w:rsidTr="002B3C39">
        <w:tc>
          <w:tcPr>
            <w:tcW w:w="1990" w:type="dxa"/>
            <w:tcBorders>
              <w:bottom w:val="single" w:sz="4" w:space="0" w:color="auto"/>
            </w:tcBorders>
            <w:shd w:val="clear" w:color="auto" w:fill="8DB3E2" w:themeFill="text2" w:themeFillTint="66"/>
          </w:tcPr>
          <w:p w:rsidR="002B3C39" w:rsidRDefault="002B3C39" w:rsidP="00854BC5">
            <w:pPr>
              <w:tabs>
                <w:tab w:val="left" w:pos="-284"/>
              </w:tabs>
              <w:spacing w:after="240" w:line="312" w:lineRule="auto"/>
              <w:ind w:right="-482"/>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2</w:t>
            </w:r>
          </w:p>
        </w:tc>
        <w:tc>
          <w:tcPr>
            <w:tcW w:w="2029" w:type="dxa"/>
            <w:tcBorders>
              <w:bottom w:val="single" w:sz="4" w:space="0" w:color="auto"/>
            </w:tcBorders>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History &amp;</w:t>
            </w:r>
          </w:p>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Theories</w:t>
            </w:r>
          </w:p>
        </w:tc>
        <w:tc>
          <w:tcPr>
            <w:tcW w:w="2003" w:type="dxa"/>
            <w:tcBorders>
              <w:bottom w:val="single" w:sz="4" w:space="0" w:color="auto"/>
            </w:tcBorders>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Brief Paper</w:t>
            </w:r>
          </w:p>
        </w:tc>
        <w:tc>
          <w:tcPr>
            <w:tcW w:w="1782" w:type="dxa"/>
            <w:tcBorders>
              <w:bottom w:val="single" w:sz="4" w:space="0" w:color="auto"/>
            </w:tcBorders>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20</w:t>
            </w:r>
          </w:p>
        </w:tc>
        <w:tc>
          <w:tcPr>
            <w:tcW w:w="1766" w:type="dxa"/>
            <w:tcBorders>
              <w:bottom w:val="single" w:sz="4" w:space="0" w:color="auto"/>
            </w:tcBorders>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March 24</w:t>
            </w:r>
          </w:p>
        </w:tc>
      </w:tr>
      <w:tr w:rsidR="002B3C39" w:rsidTr="002B3C39">
        <w:tc>
          <w:tcPr>
            <w:tcW w:w="1990" w:type="dxa"/>
            <w:tcBorders>
              <w:bottom w:val="single" w:sz="4" w:space="0" w:color="auto"/>
              <w:right w:val="nil"/>
            </w:tcBorders>
            <w:vAlign w:val="bottom"/>
          </w:tcPr>
          <w:p w:rsidR="002B3C39" w:rsidRDefault="002B3C39" w:rsidP="002B3C39">
            <w:pPr>
              <w:tabs>
                <w:tab w:val="left" w:pos="-284"/>
              </w:tabs>
              <w:spacing w:after="240" w:line="312" w:lineRule="auto"/>
              <w:ind w:right="-482"/>
              <w:jc w:val="center"/>
              <w:rPr>
                <w:rFonts w:ascii="Times New Roman" w:hAnsi="Times New Roman" w:cs="Times New Roman"/>
                <w:color w:val="000000" w:themeColor="text1"/>
                <w:lang w:val="en-US"/>
              </w:rPr>
            </w:pPr>
          </w:p>
        </w:tc>
        <w:tc>
          <w:tcPr>
            <w:tcW w:w="2029" w:type="dxa"/>
            <w:tcBorders>
              <w:left w:val="nil"/>
              <w:bottom w:val="single" w:sz="4" w:space="0" w:color="auto"/>
              <w:right w:val="nil"/>
            </w:tcBorders>
            <w:vAlign w:val="bottom"/>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p>
        </w:tc>
        <w:tc>
          <w:tcPr>
            <w:tcW w:w="2003" w:type="dxa"/>
            <w:tcBorders>
              <w:left w:val="nil"/>
              <w:right w:val="nil"/>
            </w:tcBorders>
            <w:vAlign w:val="bottom"/>
          </w:tcPr>
          <w:p w:rsidR="002B3C39" w:rsidRDefault="002B3C39" w:rsidP="002B3C39">
            <w:pPr>
              <w:tabs>
                <w:tab w:val="left" w:pos="-284"/>
              </w:tabs>
              <w:spacing w:after="240" w:line="312" w:lineRule="auto"/>
              <w:ind w:right="-482"/>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Spring Break</w:t>
            </w:r>
          </w:p>
        </w:tc>
        <w:tc>
          <w:tcPr>
            <w:tcW w:w="1782" w:type="dxa"/>
            <w:tcBorders>
              <w:left w:val="nil"/>
            </w:tcBorders>
            <w:vAlign w:val="bottom"/>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p>
        </w:tc>
        <w:tc>
          <w:tcPr>
            <w:tcW w:w="1766" w:type="dxa"/>
            <w:tcBorders>
              <w:left w:val="nil"/>
            </w:tcBorders>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p>
        </w:tc>
      </w:tr>
      <w:tr w:rsidR="002B3C39" w:rsidTr="002B3C39">
        <w:trPr>
          <w:trHeight w:val="318"/>
        </w:trPr>
        <w:tc>
          <w:tcPr>
            <w:tcW w:w="1990" w:type="dxa"/>
            <w:vMerge w:val="restart"/>
            <w:shd w:val="clear" w:color="auto" w:fill="8DB3E2" w:themeFill="text2" w:themeFillTint="66"/>
          </w:tcPr>
          <w:p w:rsidR="002B3C39" w:rsidRDefault="002B3C39" w:rsidP="00854BC5">
            <w:pPr>
              <w:tabs>
                <w:tab w:val="left" w:pos="-284"/>
              </w:tabs>
              <w:spacing w:after="240" w:line="312" w:lineRule="auto"/>
              <w:ind w:right="-482"/>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3</w:t>
            </w:r>
          </w:p>
        </w:tc>
        <w:tc>
          <w:tcPr>
            <w:tcW w:w="2029" w:type="dxa"/>
            <w:vMerge w:val="restart"/>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Distance Learners</w:t>
            </w:r>
          </w:p>
        </w:tc>
        <w:tc>
          <w:tcPr>
            <w:tcW w:w="2003" w:type="dxa"/>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Discussion #1</w:t>
            </w:r>
          </w:p>
        </w:tc>
        <w:tc>
          <w:tcPr>
            <w:tcW w:w="1782" w:type="dxa"/>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10</w:t>
            </w:r>
          </w:p>
        </w:tc>
        <w:tc>
          <w:tcPr>
            <w:tcW w:w="1766" w:type="dxa"/>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April 7</w:t>
            </w:r>
          </w:p>
        </w:tc>
      </w:tr>
      <w:tr w:rsidR="002B3C39" w:rsidTr="002B3C39">
        <w:trPr>
          <w:trHeight w:val="318"/>
        </w:trPr>
        <w:tc>
          <w:tcPr>
            <w:tcW w:w="1990" w:type="dxa"/>
            <w:vMerge/>
            <w:shd w:val="clear" w:color="auto" w:fill="8DB3E2" w:themeFill="text2" w:themeFillTint="66"/>
          </w:tcPr>
          <w:p w:rsidR="002B3C39" w:rsidRDefault="002B3C39" w:rsidP="00854BC5">
            <w:pPr>
              <w:tabs>
                <w:tab w:val="left" w:pos="-284"/>
              </w:tabs>
              <w:spacing w:after="240" w:line="312" w:lineRule="auto"/>
              <w:ind w:right="-482"/>
              <w:jc w:val="center"/>
              <w:rPr>
                <w:rFonts w:ascii="Times New Roman" w:hAnsi="Times New Roman" w:cs="Times New Roman"/>
                <w:color w:val="000000" w:themeColor="text1"/>
                <w:lang w:val="en-US"/>
              </w:rPr>
            </w:pPr>
          </w:p>
        </w:tc>
        <w:tc>
          <w:tcPr>
            <w:tcW w:w="2029" w:type="dxa"/>
            <w:vMerge/>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p>
        </w:tc>
        <w:tc>
          <w:tcPr>
            <w:tcW w:w="2003" w:type="dxa"/>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Group Project</w:t>
            </w:r>
          </w:p>
        </w:tc>
        <w:tc>
          <w:tcPr>
            <w:tcW w:w="1782" w:type="dxa"/>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50</w:t>
            </w:r>
          </w:p>
        </w:tc>
        <w:tc>
          <w:tcPr>
            <w:tcW w:w="1766" w:type="dxa"/>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April 14</w:t>
            </w:r>
          </w:p>
        </w:tc>
      </w:tr>
      <w:tr w:rsidR="002B3C39" w:rsidTr="002B3C39">
        <w:tc>
          <w:tcPr>
            <w:tcW w:w="1990" w:type="dxa"/>
            <w:shd w:val="clear" w:color="auto" w:fill="8DB3E2" w:themeFill="text2" w:themeFillTint="66"/>
          </w:tcPr>
          <w:p w:rsidR="002B3C39" w:rsidRDefault="002B3C39" w:rsidP="00854BC5">
            <w:pPr>
              <w:tabs>
                <w:tab w:val="left" w:pos="-284"/>
              </w:tabs>
              <w:spacing w:after="240" w:line="312" w:lineRule="auto"/>
              <w:ind w:right="-482"/>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4</w:t>
            </w:r>
          </w:p>
        </w:tc>
        <w:tc>
          <w:tcPr>
            <w:tcW w:w="2029" w:type="dxa"/>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Media Selection</w:t>
            </w:r>
          </w:p>
        </w:tc>
        <w:tc>
          <w:tcPr>
            <w:tcW w:w="2003" w:type="dxa"/>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Blog #1</w:t>
            </w:r>
          </w:p>
        </w:tc>
        <w:tc>
          <w:tcPr>
            <w:tcW w:w="1782" w:type="dxa"/>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10</w:t>
            </w:r>
          </w:p>
        </w:tc>
        <w:tc>
          <w:tcPr>
            <w:tcW w:w="1766" w:type="dxa"/>
            <w:shd w:val="clear" w:color="auto" w:fill="8DB3E2" w:themeFill="text2" w:themeFillTint="66"/>
          </w:tcPr>
          <w:p w:rsidR="002B3C39" w:rsidRDefault="002B3C39" w:rsidP="002B3C39">
            <w:pPr>
              <w:tabs>
                <w:tab w:val="left" w:pos="-284"/>
              </w:tabs>
              <w:spacing w:after="240" w:line="312" w:lineRule="auto"/>
              <w:ind w:right="-482"/>
              <w:rPr>
                <w:rFonts w:ascii="Times New Roman" w:hAnsi="Times New Roman" w:cs="Times New Roman"/>
                <w:color w:val="000000" w:themeColor="text1"/>
                <w:lang w:val="en-US"/>
              </w:rPr>
            </w:pPr>
            <w:r>
              <w:rPr>
                <w:rFonts w:ascii="Times New Roman" w:hAnsi="Times New Roman" w:cs="Times New Roman"/>
                <w:color w:val="000000" w:themeColor="text1"/>
                <w:lang w:val="en-US"/>
              </w:rPr>
              <w:t>April 21</w:t>
            </w:r>
          </w:p>
        </w:tc>
      </w:tr>
    </w:tbl>
    <w:p w:rsidR="00854BC5" w:rsidRPr="00BC2273" w:rsidRDefault="00854BC5" w:rsidP="00BC2273">
      <w:pPr>
        <w:tabs>
          <w:tab w:val="left" w:pos="-284"/>
        </w:tabs>
        <w:spacing w:after="240" w:line="312" w:lineRule="auto"/>
        <w:ind w:left="-284" w:right="-482" w:firstLine="709"/>
        <w:rPr>
          <w:rFonts w:ascii="Times New Roman" w:hAnsi="Times New Roman" w:cs="Times New Roman"/>
          <w:color w:val="000000" w:themeColor="text1"/>
          <w:lang w:val="en-US"/>
        </w:rPr>
      </w:pPr>
    </w:p>
    <w:p w:rsidR="00D36A68" w:rsidRDefault="00D36A68" w:rsidP="00BD6CDE">
      <w:pPr>
        <w:tabs>
          <w:tab w:val="left" w:pos="3686"/>
        </w:tabs>
        <w:spacing w:after="240" w:line="312" w:lineRule="auto"/>
        <w:rPr>
          <w:rFonts w:ascii="Times New Roman" w:hAnsi="Times New Roman" w:cs="Times New Roman"/>
          <w:color w:val="000000" w:themeColor="text1"/>
          <w:lang w:val="en-US"/>
        </w:rPr>
        <w:sectPr w:rsidR="00D36A68" w:rsidSect="00B128A7">
          <w:pgSz w:w="11906" w:h="16838"/>
          <w:pgMar w:top="1418" w:right="1418" w:bottom="1418" w:left="1418" w:header="709" w:footer="709" w:gutter="0"/>
          <w:cols w:space="708"/>
          <w:docGrid w:linePitch="360"/>
        </w:sectPr>
      </w:pPr>
    </w:p>
    <w:p w:rsidR="00D36A68" w:rsidRPr="00D36A68" w:rsidRDefault="00D36A68" w:rsidP="00D36A68">
      <w:pPr>
        <w:pStyle w:val="1"/>
        <w:spacing w:after="380"/>
        <w:rPr>
          <w:rFonts w:ascii="Arial" w:hAnsi="Arial" w:cs="Arial"/>
          <w:b w:val="0"/>
          <w:color w:val="C00000"/>
          <w:sz w:val="34"/>
          <w:szCs w:val="34"/>
          <w:lang w:val="en-US"/>
        </w:rPr>
      </w:pPr>
      <w:bookmarkStart w:id="14" w:name="_Toc509932424"/>
      <w:r w:rsidRPr="00D36A68">
        <w:rPr>
          <w:rFonts w:ascii="Arial" w:hAnsi="Arial" w:cs="Arial"/>
          <w:b w:val="0"/>
          <w:color w:val="C00000"/>
          <w:sz w:val="34"/>
          <w:szCs w:val="34"/>
          <w:lang w:val="en-US"/>
        </w:rPr>
        <w:lastRenderedPageBreak/>
        <w:t>Ecological Complexity</w:t>
      </w:r>
      <w:bookmarkEnd w:id="14"/>
    </w:p>
    <w:p w:rsidR="00D36A68" w:rsidRDefault="00D36A68" w:rsidP="00D36A68">
      <w:pPr>
        <w:pStyle w:val="2"/>
        <w:spacing w:before="380"/>
        <w:rPr>
          <w:lang w:val="en-US"/>
        </w:rPr>
      </w:pPr>
      <w:bookmarkStart w:id="15" w:name="_Toc509932425"/>
      <w:r>
        <w:rPr>
          <w:lang w:val="en-US"/>
        </w:rPr>
        <w:t>Relations of Ecology</w:t>
      </w:r>
      <w:bookmarkEnd w:id="15"/>
    </w:p>
    <w:p w:rsidR="00D36A68" w:rsidRDefault="00D36A68" w:rsidP="00D36A68">
      <w:pPr>
        <w:rPr>
          <w:lang w:val="en-US"/>
        </w:rPr>
      </w:pPr>
    </w:p>
    <w:p w:rsidR="00D62B2D" w:rsidRPr="00600D4C" w:rsidRDefault="00D36A68" w:rsidP="00600D4C">
      <w:pPr>
        <w:tabs>
          <w:tab w:val="left" w:pos="3686"/>
        </w:tabs>
        <w:spacing w:after="240" w:line="312" w:lineRule="auto"/>
        <w:jc w:val="both"/>
        <w:rPr>
          <w:rFonts w:ascii="Times New Roman" w:hAnsi="Times New Roman" w:cs="Times New Roman"/>
          <w:color w:val="000000" w:themeColor="text1"/>
          <w:sz w:val="24"/>
          <w:szCs w:val="24"/>
          <w:lang w:val="en-US"/>
        </w:rPr>
      </w:pPr>
      <w:r>
        <w:rPr>
          <w:noProof/>
          <w:lang w:eastAsia="el-GR"/>
        </w:rPr>
        <w:drawing>
          <wp:anchor distT="0" distB="0" distL="114300" distR="114300" simplePos="0" relativeHeight="251658240" behindDoc="0" locked="0" layoutInCell="1" allowOverlap="1">
            <wp:simplePos x="0" y="0"/>
            <wp:positionH relativeFrom="column">
              <wp:posOffset>22387</wp:posOffset>
            </wp:positionH>
            <wp:positionV relativeFrom="paragraph">
              <wp:posOffset>1167</wp:posOffset>
            </wp:positionV>
            <wp:extent cx="2506419" cy="2743200"/>
            <wp:effectExtent l="19050" t="0" r="8181" b="0"/>
            <wp:wrapSquare wrapText="bothSides"/>
            <wp:docPr id="1"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30" cstate="print"/>
                    <a:stretch>
                      <a:fillRect/>
                    </a:stretch>
                  </pic:blipFill>
                  <pic:spPr>
                    <a:xfrm>
                      <a:off x="0" y="0"/>
                      <a:ext cx="2506419" cy="2743200"/>
                    </a:xfrm>
                    <a:prstGeom prst="rect">
                      <a:avLst/>
                    </a:prstGeom>
                  </pic:spPr>
                </pic:pic>
              </a:graphicData>
            </a:graphic>
          </wp:anchor>
        </w:drawing>
      </w:r>
      <w:r w:rsidR="00D62B2D" w:rsidRPr="00D62B2D">
        <w:rPr>
          <w:rFonts w:ascii="Times New Roman" w:hAnsi="Times New Roman" w:cs="Times New Roman"/>
          <w:color w:val="000000" w:themeColor="text1"/>
          <w:lang w:val="en-US"/>
        </w:rPr>
        <w:t xml:space="preserve"> </w:t>
      </w:r>
      <w:r w:rsidR="00D62B2D" w:rsidRPr="00600D4C">
        <w:rPr>
          <w:rFonts w:ascii="Times New Roman" w:hAnsi="Times New Roman" w:cs="Times New Roman"/>
          <w:color w:val="000000" w:themeColor="text1"/>
          <w:sz w:val="24"/>
          <w:szCs w:val="24"/>
          <w:lang w:val="en-US"/>
        </w:rPr>
        <w:t>Complexity is understood as a large computational effort needed to piece together numerous interacting parts exceeding the iterative memory capacity of the human mind. Global patterns of biological diversity are complex. This </w:t>
      </w:r>
      <w:proofErr w:type="spellStart"/>
      <w:r w:rsidR="00F75441" w:rsidRPr="00F75441">
        <w:rPr>
          <w:rFonts w:ascii="Times New Roman" w:hAnsi="Times New Roman" w:cs="Times New Roman"/>
          <w:color w:val="000000" w:themeColor="text1"/>
          <w:sz w:val="24"/>
          <w:szCs w:val="24"/>
        </w:rPr>
        <w:fldChar w:fldCharType="begin"/>
      </w:r>
      <w:r w:rsidR="00D62B2D" w:rsidRPr="00600D4C">
        <w:rPr>
          <w:rFonts w:ascii="Times New Roman" w:hAnsi="Times New Roman" w:cs="Times New Roman"/>
          <w:color w:val="000000" w:themeColor="text1"/>
          <w:sz w:val="24"/>
          <w:szCs w:val="24"/>
          <w:lang w:val="en-US"/>
        </w:rPr>
        <w:instrText xml:space="preserve"> HYPERLINK "https://en.wikipedia.org/wiki/Biocomplexity" \o "Biocomplexity" </w:instrText>
      </w:r>
      <w:r w:rsidR="00F75441" w:rsidRPr="00F75441">
        <w:rPr>
          <w:rFonts w:ascii="Times New Roman" w:hAnsi="Times New Roman" w:cs="Times New Roman"/>
          <w:color w:val="000000" w:themeColor="text1"/>
          <w:sz w:val="24"/>
          <w:szCs w:val="24"/>
        </w:rPr>
        <w:fldChar w:fldCharType="separate"/>
      </w:r>
      <w:r w:rsidR="00D62B2D" w:rsidRPr="00600D4C">
        <w:rPr>
          <w:rStyle w:val="-"/>
          <w:rFonts w:ascii="Times New Roman" w:hAnsi="Times New Roman" w:cs="Times New Roman"/>
          <w:color w:val="000000" w:themeColor="text1"/>
          <w:sz w:val="24"/>
          <w:szCs w:val="24"/>
          <w:u w:val="none"/>
          <w:lang w:val="en-US"/>
        </w:rPr>
        <w:t>biocomplexity</w:t>
      </w:r>
      <w:proofErr w:type="spellEnd"/>
      <w:r w:rsidR="00F75441" w:rsidRPr="00600D4C">
        <w:rPr>
          <w:rFonts w:ascii="Times New Roman" w:hAnsi="Times New Roman" w:cs="Times New Roman"/>
          <w:color w:val="000000" w:themeColor="text1"/>
          <w:sz w:val="24"/>
          <w:szCs w:val="24"/>
          <w:lang w:val="en-US"/>
        </w:rPr>
        <w:fldChar w:fldCharType="end"/>
      </w:r>
      <w:r w:rsidR="00D62B2D" w:rsidRPr="00600D4C">
        <w:rPr>
          <w:rFonts w:ascii="Times New Roman" w:hAnsi="Times New Roman" w:cs="Times New Roman"/>
          <w:color w:val="000000" w:themeColor="text1"/>
          <w:sz w:val="24"/>
          <w:szCs w:val="24"/>
          <w:lang w:val="en-US"/>
        </w:rPr>
        <w:t> stems from the interplay among ecological processes that operate and influence patterns at different scales that grade into each other, such as transitional areas or </w:t>
      </w:r>
      <w:proofErr w:type="spellStart"/>
      <w:r w:rsidR="00F75441" w:rsidRPr="00F75441">
        <w:rPr>
          <w:rFonts w:ascii="Times New Roman" w:hAnsi="Times New Roman" w:cs="Times New Roman"/>
          <w:color w:val="000000" w:themeColor="text1"/>
          <w:sz w:val="24"/>
          <w:szCs w:val="24"/>
        </w:rPr>
        <w:fldChar w:fldCharType="begin"/>
      </w:r>
      <w:r w:rsidR="00D62B2D" w:rsidRPr="00600D4C">
        <w:rPr>
          <w:rFonts w:ascii="Times New Roman" w:hAnsi="Times New Roman" w:cs="Times New Roman"/>
          <w:color w:val="000000" w:themeColor="text1"/>
          <w:sz w:val="24"/>
          <w:szCs w:val="24"/>
          <w:lang w:val="en-US"/>
        </w:rPr>
        <w:instrText xml:space="preserve"> HYPERLINK "https://en.wikipedia.org/wiki/Ecotones" \o "Ecotones" </w:instrText>
      </w:r>
      <w:r w:rsidR="00F75441" w:rsidRPr="00F75441">
        <w:rPr>
          <w:rFonts w:ascii="Times New Roman" w:hAnsi="Times New Roman" w:cs="Times New Roman"/>
          <w:color w:val="000000" w:themeColor="text1"/>
          <w:sz w:val="24"/>
          <w:szCs w:val="24"/>
        </w:rPr>
        <w:fldChar w:fldCharType="separate"/>
      </w:r>
      <w:r w:rsidR="00D62B2D" w:rsidRPr="00600D4C">
        <w:rPr>
          <w:rStyle w:val="-"/>
          <w:rFonts w:ascii="Times New Roman" w:hAnsi="Times New Roman" w:cs="Times New Roman"/>
          <w:color w:val="000000" w:themeColor="text1"/>
          <w:sz w:val="24"/>
          <w:szCs w:val="24"/>
          <w:u w:val="none"/>
          <w:lang w:val="en-US"/>
        </w:rPr>
        <w:t>ecotones</w:t>
      </w:r>
      <w:proofErr w:type="spellEnd"/>
      <w:r w:rsidR="00F75441" w:rsidRPr="00600D4C">
        <w:rPr>
          <w:rFonts w:ascii="Times New Roman" w:hAnsi="Times New Roman" w:cs="Times New Roman"/>
          <w:color w:val="000000" w:themeColor="text1"/>
          <w:sz w:val="24"/>
          <w:szCs w:val="24"/>
          <w:lang w:val="en-US"/>
        </w:rPr>
        <w:fldChar w:fldCharType="end"/>
      </w:r>
      <w:r w:rsidR="00D62B2D" w:rsidRPr="00600D4C">
        <w:rPr>
          <w:rFonts w:ascii="Times New Roman" w:hAnsi="Times New Roman" w:cs="Times New Roman"/>
          <w:color w:val="000000" w:themeColor="text1"/>
          <w:sz w:val="24"/>
          <w:szCs w:val="24"/>
          <w:lang w:val="en-US"/>
        </w:rPr>
        <w:t> spanning landscapes. Complexity stems from the interplay among levels of biological organization as energy, and matter is integrated into larger units that superimpose onto the smaller parts. "What were wholes on one level become parts on a higher one."</w:t>
      </w:r>
      <w:r w:rsidR="00764CDB" w:rsidRPr="00600D4C">
        <w:rPr>
          <w:rFonts w:ascii="Times New Roman" w:hAnsi="Times New Roman" w:cs="Times New Roman"/>
          <w:sz w:val="24"/>
          <w:szCs w:val="24"/>
          <w:lang w:val="en-US"/>
        </w:rPr>
        <w:t xml:space="preserve"> </w:t>
      </w:r>
      <w:r w:rsidR="00D62B2D" w:rsidRPr="00600D4C">
        <w:rPr>
          <w:rFonts w:ascii="Times New Roman" w:hAnsi="Times New Roman" w:cs="Times New Roman"/>
          <w:color w:val="000000" w:themeColor="text1"/>
          <w:sz w:val="24"/>
          <w:szCs w:val="24"/>
          <w:lang w:val="en-US"/>
        </w:rPr>
        <w:t> Small scale patterns do not necessarily explain large scale phenomena, otherwise captured in the expression (coined by Aristotle) 'the sum is greater than the parts'.</w:t>
      </w:r>
      <w:r w:rsidR="00764CDB" w:rsidRPr="00600D4C">
        <w:rPr>
          <w:rFonts w:ascii="Times New Roman" w:hAnsi="Times New Roman" w:cs="Times New Roman"/>
          <w:color w:val="000000" w:themeColor="text1"/>
          <w:sz w:val="24"/>
          <w:szCs w:val="24"/>
          <w:lang w:val="en-US"/>
        </w:rPr>
        <w:t xml:space="preserve"> </w:t>
      </w:r>
    </w:p>
    <w:p w:rsidR="00D62B2D" w:rsidRDefault="00D62B2D" w:rsidP="00600D4C">
      <w:pPr>
        <w:spacing w:after="240" w:line="312" w:lineRule="auto"/>
        <w:ind w:firstLine="709"/>
        <w:jc w:val="both"/>
        <w:rPr>
          <w:rFonts w:ascii="Times New Roman" w:hAnsi="Times New Roman" w:cs="Times New Roman"/>
          <w:color w:val="000000" w:themeColor="text1"/>
          <w:lang w:val="en-US"/>
        </w:rPr>
      </w:pPr>
      <w:r w:rsidRPr="00600D4C">
        <w:rPr>
          <w:rFonts w:ascii="Times New Roman" w:hAnsi="Times New Roman" w:cs="Times New Roman"/>
          <w:color w:val="000000" w:themeColor="text1"/>
          <w:sz w:val="24"/>
          <w:szCs w:val="24"/>
          <w:lang w:val="en-US"/>
        </w:rPr>
        <w:t>"Complexity in ecology is of at least six distinct types: spatial, temporal, structural, process, behavioral, and geometric."</w:t>
      </w:r>
      <w:r w:rsidR="00764CDB" w:rsidRPr="00600D4C">
        <w:rPr>
          <w:rFonts w:ascii="Times New Roman" w:hAnsi="Times New Roman" w:cs="Times New Roman"/>
          <w:sz w:val="24"/>
          <w:szCs w:val="24"/>
          <w:lang w:val="en-US"/>
        </w:rPr>
        <w:t xml:space="preserve"> </w:t>
      </w:r>
      <w:r w:rsidRPr="00600D4C">
        <w:rPr>
          <w:rFonts w:ascii="Times New Roman" w:hAnsi="Times New Roman" w:cs="Times New Roman"/>
          <w:color w:val="000000" w:themeColor="text1"/>
          <w:sz w:val="24"/>
          <w:szCs w:val="24"/>
          <w:lang w:val="en-US"/>
        </w:rPr>
        <w:t> From these principles, ecologists have identified </w:t>
      </w:r>
      <w:hyperlink r:id="rId31" w:tooltip="Emergence" w:history="1">
        <w:r w:rsidRPr="00600D4C">
          <w:rPr>
            <w:rStyle w:val="-"/>
            <w:rFonts w:ascii="Times New Roman" w:hAnsi="Times New Roman" w:cs="Times New Roman"/>
            <w:color w:val="000000" w:themeColor="text1"/>
            <w:sz w:val="24"/>
            <w:szCs w:val="24"/>
            <w:u w:val="none"/>
            <w:lang w:val="en-US"/>
          </w:rPr>
          <w:t>emergent</w:t>
        </w:r>
      </w:hyperlink>
      <w:r w:rsidRPr="00600D4C">
        <w:rPr>
          <w:rFonts w:ascii="Times New Roman" w:hAnsi="Times New Roman" w:cs="Times New Roman"/>
          <w:color w:val="000000" w:themeColor="text1"/>
          <w:sz w:val="24"/>
          <w:szCs w:val="24"/>
          <w:lang w:val="en-US"/>
        </w:rPr>
        <w:t> and </w:t>
      </w:r>
      <w:hyperlink r:id="rId32" w:anchor="Self-organization_in_biology" w:tooltip="Self-organization" w:history="1">
        <w:r w:rsidRPr="00600D4C">
          <w:rPr>
            <w:rStyle w:val="-"/>
            <w:rFonts w:ascii="Times New Roman" w:hAnsi="Times New Roman" w:cs="Times New Roman"/>
            <w:color w:val="000000" w:themeColor="text1"/>
            <w:sz w:val="24"/>
            <w:szCs w:val="24"/>
            <w:u w:val="none"/>
            <w:lang w:val="en-US"/>
          </w:rPr>
          <w:t>self-organizing</w:t>
        </w:r>
      </w:hyperlink>
      <w:r w:rsidRPr="00600D4C">
        <w:rPr>
          <w:rFonts w:ascii="Times New Roman" w:hAnsi="Times New Roman" w:cs="Times New Roman"/>
          <w:color w:val="000000" w:themeColor="text1"/>
          <w:sz w:val="24"/>
          <w:szCs w:val="24"/>
          <w:lang w:val="en-US"/>
        </w:rPr>
        <w:t> phenomena that operate at different environmental scales of influence, ranging from molecular to planetary, and these require different explanations at each integrative level.</w:t>
      </w:r>
      <w:r w:rsidR="00764CDB" w:rsidRPr="00600D4C">
        <w:rPr>
          <w:rFonts w:ascii="Times New Roman" w:hAnsi="Times New Roman" w:cs="Times New Roman"/>
          <w:sz w:val="24"/>
          <w:szCs w:val="24"/>
          <w:lang w:val="en-US"/>
        </w:rPr>
        <w:t xml:space="preserve"> </w:t>
      </w:r>
      <w:r w:rsidRPr="00600D4C">
        <w:rPr>
          <w:rFonts w:ascii="Times New Roman" w:hAnsi="Times New Roman" w:cs="Times New Roman"/>
          <w:color w:val="000000" w:themeColor="text1"/>
          <w:sz w:val="24"/>
          <w:szCs w:val="24"/>
          <w:lang w:val="en-US"/>
        </w:rPr>
        <w:t> Ecological complexity relates to the dynamic resilience of ecosystems that transition to multiple shifting steady-states directed by random fluctuations of history.</w:t>
      </w:r>
      <w:r w:rsidR="00764CDB">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br w:type="page"/>
      </w:r>
    </w:p>
    <w:p w:rsidR="00624433" w:rsidRDefault="00624433">
      <w:pPr>
        <w:rPr>
          <w:rFonts w:ascii="Times New Roman" w:hAnsi="Times New Roman" w:cs="Times New Roman"/>
          <w:color w:val="000000" w:themeColor="text1"/>
          <w:lang w:val="en-US"/>
        </w:rPr>
      </w:pPr>
    </w:p>
    <w:p w:rsidR="00146620" w:rsidRPr="00D62B2D" w:rsidRDefault="00146620" w:rsidP="00146620">
      <w:pPr>
        <w:pStyle w:val="1"/>
        <w:spacing w:after="380"/>
        <w:rPr>
          <w:rFonts w:ascii="Arial" w:hAnsi="Arial" w:cs="Arial"/>
          <w:b w:val="0"/>
          <w:color w:val="C00000"/>
          <w:sz w:val="34"/>
          <w:szCs w:val="34"/>
          <w:lang w:val="en-US"/>
        </w:rPr>
      </w:pPr>
      <w:bookmarkStart w:id="16" w:name="_Toc509932426"/>
      <w:r w:rsidRPr="00D62B2D">
        <w:rPr>
          <w:rFonts w:ascii="Arial" w:hAnsi="Arial" w:cs="Arial"/>
          <w:b w:val="0"/>
          <w:color w:val="C00000"/>
          <w:sz w:val="34"/>
          <w:szCs w:val="34"/>
          <w:lang w:val="en-US"/>
        </w:rPr>
        <w:t>Behavioral Ecology</w:t>
      </w:r>
      <w:bookmarkEnd w:id="16"/>
    </w:p>
    <w:p w:rsidR="00146620" w:rsidRPr="00146620" w:rsidRDefault="00146620" w:rsidP="00146620">
      <w:pPr>
        <w:pStyle w:val="2"/>
        <w:rPr>
          <w:lang w:val="en-US"/>
        </w:rPr>
      </w:pPr>
      <w:bookmarkStart w:id="17" w:name="_Toc509932427"/>
      <w:r>
        <w:rPr>
          <w:lang w:val="en-US"/>
        </w:rPr>
        <w:t xml:space="preserve">Different </w:t>
      </w:r>
      <w:r w:rsidR="00776A3C">
        <w:rPr>
          <w:lang w:val="en-US"/>
        </w:rPr>
        <w:t>behaviors</w:t>
      </w:r>
      <w:bookmarkEnd w:id="17"/>
    </w:p>
    <w:p w:rsidR="00624433" w:rsidRPr="00BB498E" w:rsidRDefault="00624433" w:rsidP="00600D4C">
      <w:pPr>
        <w:spacing w:after="240" w:line="312" w:lineRule="auto"/>
        <w:ind w:firstLine="709"/>
        <w:jc w:val="both"/>
        <w:rPr>
          <w:rFonts w:ascii="Times New Roman" w:hAnsi="Times New Roman" w:cs="Times New Roman"/>
          <w:color w:val="000000" w:themeColor="text1"/>
          <w:lang w:val="en-US"/>
        </w:rPr>
      </w:pPr>
      <w:r w:rsidRPr="00BB498E">
        <w:rPr>
          <w:rFonts w:ascii="Times New Roman" w:hAnsi="Times New Roman" w:cs="Times New Roman"/>
          <w:color w:val="000000" w:themeColor="text1"/>
          <w:lang w:val="en-US"/>
        </w:rPr>
        <w:t xml:space="preserve">All organisms can exhibit </w:t>
      </w:r>
      <w:proofErr w:type="spellStart"/>
      <w:r w:rsidRPr="00BB498E">
        <w:rPr>
          <w:rFonts w:ascii="Times New Roman" w:hAnsi="Times New Roman" w:cs="Times New Roman"/>
          <w:color w:val="000000" w:themeColor="text1"/>
          <w:lang w:val="en-US"/>
        </w:rPr>
        <w:t>behaviours</w:t>
      </w:r>
      <w:proofErr w:type="spellEnd"/>
      <w:r w:rsidRPr="00BB498E">
        <w:rPr>
          <w:rFonts w:ascii="Times New Roman" w:hAnsi="Times New Roman" w:cs="Times New Roman"/>
          <w:color w:val="000000" w:themeColor="text1"/>
          <w:lang w:val="en-US"/>
        </w:rPr>
        <w:t xml:space="preserve">. Even plants express complex </w:t>
      </w:r>
      <w:proofErr w:type="spellStart"/>
      <w:r w:rsidRPr="00BB498E">
        <w:rPr>
          <w:rFonts w:ascii="Times New Roman" w:hAnsi="Times New Roman" w:cs="Times New Roman"/>
          <w:color w:val="000000" w:themeColor="text1"/>
          <w:lang w:val="en-US"/>
        </w:rPr>
        <w:t>behaviour</w:t>
      </w:r>
      <w:proofErr w:type="spellEnd"/>
      <w:r w:rsidRPr="00BB498E">
        <w:rPr>
          <w:rFonts w:ascii="Times New Roman" w:hAnsi="Times New Roman" w:cs="Times New Roman"/>
          <w:color w:val="000000" w:themeColor="text1"/>
          <w:lang w:val="en-US"/>
        </w:rPr>
        <w:t>, including memory and communication.</w:t>
      </w:r>
      <w:r w:rsidR="00764CDB" w:rsidRPr="00BB498E">
        <w:rPr>
          <w:rFonts w:ascii="Times New Roman" w:hAnsi="Times New Roman" w:cs="Times New Roman"/>
          <w:lang w:val="en-US"/>
        </w:rPr>
        <w:t xml:space="preserve"> </w:t>
      </w:r>
      <w:r w:rsidR="00764CDB" w:rsidRPr="00BB498E">
        <w:rPr>
          <w:rFonts w:ascii="Times New Roman" w:hAnsi="Times New Roman" w:cs="Times New Roman"/>
          <w:color w:val="000000" w:themeColor="text1"/>
          <w:lang w:val="en-US"/>
        </w:rPr>
        <w:t xml:space="preserve"> </w:t>
      </w:r>
      <w:proofErr w:type="spellStart"/>
      <w:r w:rsidRPr="00BB498E">
        <w:rPr>
          <w:rFonts w:ascii="Times New Roman" w:hAnsi="Times New Roman" w:cs="Times New Roman"/>
          <w:color w:val="000000" w:themeColor="text1"/>
          <w:lang w:val="en-US"/>
        </w:rPr>
        <w:t>Behavioural</w:t>
      </w:r>
      <w:proofErr w:type="spellEnd"/>
      <w:r w:rsidRPr="00BB498E">
        <w:rPr>
          <w:rFonts w:ascii="Times New Roman" w:hAnsi="Times New Roman" w:cs="Times New Roman"/>
          <w:color w:val="000000" w:themeColor="text1"/>
          <w:lang w:val="en-US"/>
        </w:rPr>
        <w:t xml:space="preserve"> ecology is the study of an organism's </w:t>
      </w:r>
      <w:proofErr w:type="spellStart"/>
      <w:r w:rsidRPr="00BB498E">
        <w:rPr>
          <w:rFonts w:ascii="Times New Roman" w:hAnsi="Times New Roman" w:cs="Times New Roman"/>
          <w:color w:val="000000" w:themeColor="text1"/>
          <w:lang w:val="en-US"/>
        </w:rPr>
        <w:t>behaviour</w:t>
      </w:r>
      <w:proofErr w:type="spellEnd"/>
      <w:r w:rsidRPr="00BB498E">
        <w:rPr>
          <w:rFonts w:ascii="Times New Roman" w:hAnsi="Times New Roman" w:cs="Times New Roman"/>
          <w:color w:val="000000" w:themeColor="text1"/>
          <w:lang w:val="en-US"/>
        </w:rPr>
        <w:t xml:space="preserve"> in its environment and its ecological and evolutionary implications. </w:t>
      </w:r>
      <w:proofErr w:type="spellStart"/>
      <w:r w:rsidRPr="00BB498E">
        <w:rPr>
          <w:rFonts w:ascii="Times New Roman" w:hAnsi="Times New Roman" w:cs="Times New Roman"/>
          <w:color w:val="000000" w:themeColor="text1"/>
          <w:lang w:val="en-US"/>
        </w:rPr>
        <w:t>Ethology</w:t>
      </w:r>
      <w:proofErr w:type="spellEnd"/>
      <w:r w:rsidRPr="00BB498E">
        <w:rPr>
          <w:rFonts w:ascii="Times New Roman" w:hAnsi="Times New Roman" w:cs="Times New Roman"/>
          <w:color w:val="000000" w:themeColor="text1"/>
          <w:lang w:val="en-US"/>
        </w:rPr>
        <w:t xml:space="preserve"> is the study of observable movement or </w:t>
      </w:r>
      <w:proofErr w:type="spellStart"/>
      <w:r w:rsidRPr="00BB498E">
        <w:rPr>
          <w:rFonts w:ascii="Times New Roman" w:hAnsi="Times New Roman" w:cs="Times New Roman"/>
          <w:color w:val="000000" w:themeColor="text1"/>
          <w:lang w:val="en-US"/>
        </w:rPr>
        <w:t>behaviour</w:t>
      </w:r>
      <w:proofErr w:type="spellEnd"/>
      <w:r w:rsidRPr="00BB498E">
        <w:rPr>
          <w:rFonts w:ascii="Times New Roman" w:hAnsi="Times New Roman" w:cs="Times New Roman"/>
          <w:color w:val="000000" w:themeColor="text1"/>
          <w:lang w:val="en-US"/>
        </w:rPr>
        <w:t xml:space="preserve"> in animals. This could include investigations of motile </w:t>
      </w:r>
      <w:hyperlink r:id="rId33" w:tooltip="Sperm" w:history="1">
        <w:r w:rsidRPr="00BB498E">
          <w:rPr>
            <w:rStyle w:val="-"/>
            <w:rFonts w:ascii="Times New Roman" w:hAnsi="Times New Roman" w:cs="Times New Roman"/>
            <w:color w:val="000000" w:themeColor="text1"/>
            <w:u w:val="none"/>
            <w:lang w:val="en-US"/>
          </w:rPr>
          <w:t>sperm</w:t>
        </w:r>
      </w:hyperlink>
      <w:r w:rsidRPr="00BB498E">
        <w:rPr>
          <w:rFonts w:ascii="Times New Roman" w:hAnsi="Times New Roman" w:cs="Times New Roman"/>
          <w:color w:val="000000" w:themeColor="text1"/>
          <w:lang w:val="en-US"/>
        </w:rPr>
        <w:t> of plants, mobile </w:t>
      </w:r>
      <w:hyperlink r:id="rId34" w:tooltip="Phytoplankton" w:history="1">
        <w:r w:rsidRPr="00BB498E">
          <w:rPr>
            <w:rStyle w:val="-"/>
            <w:rFonts w:ascii="Times New Roman" w:hAnsi="Times New Roman" w:cs="Times New Roman"/>
            <w:color w:val="000000" w:themeColor="text1"/>
            <w:u w:val="none"/>
            <w:lang w:val="en-US"/>
          </w:rPr>
          <w:t>phytoplankton</w:t>
        </w:r>
      </w:hyperlink>
      <w:r w:rsidRPr="00BB498E">
        <w:rPr>
          <w:rFonts w:ascii="Times New Roman" w:hAnsi="Times New Roman" w:cs="Times New Roman"/>
          <w:color w:val="000000" w:themeColor="text1"/>
          <w:lang w:val="en-US"/>
        </w:rPr>
        <w:t>, </w:t>
      </w:r>
      <w:hyperlink r:id="rId35" w:tooltip="Zooplankton" w:history="1">
        <w:r w:rsidRPr="00BB498E">
          <w:rPr>
            <w:rStyle w:val="-"/>
            <w:rFonts w:ascii="Times New Roman" w:hAnsi="Times New Roman" w:cs="Times New Roman"/>
            <w:color w:val="000000" w:themeColor="text1"/>
            <w:u w:val="none"/>
            <w:lang w:val="en-US"/>
          </w:rPr>
          <w:t>zooplankton</w:t>
        </w:r>
      </w:hyperlink>
      <w:r w:rsidRPr="00BB498E">
        <w:rPr>
          <w:rFonts w:ascii="Times New Roman" w:hAnsi="Times New Roman" w:cs="Times New Roman"/>
          <w:color w:val="000000" w:themeColor="text1"/>
          <w:lang w:val="en-US"/>
        </w:rPr>
        <w:t> swimming toward the female egg, the cultivation of fungi by </w:t>
      </w:r>
      <w:hyperlink r:id="rId36" w:tooltip="Weevils" w:history="1">
        <w:r w:rsidRPr="00BB498E">
          <w:rPr>
            <w:rStyle w:val="-"/>
            <w:rFonts w:ascii="Times New Roman" w:hAnsi="Times New Roman" w:cs="Times New Roman"/>
            <w:color w:val="000000" w:themeColor="text1"/>
            <w:u w:val="none"/>
            <w:lang w:val="en-US"/>
          </w:rPr>
          <w:t>weevils</w:t>
        </w:r>
      </w:hyperlink>
      <w:r w:rsidRPr="00BB498E">
        <w:rPr>
          <w:rFonts w:ascii="Times New Roman" w:hAnsi="Times New Roman" w:cs="Times New Roman"/>
          <w:color w:val="000000" w:themeColor="text1"/>
          <w:lang w:val="en-US"/>
        </w:rPr>
        <w:t>, the mating dance of a </w:t>
      </w:r>
      <w:hyperlink r:id="rId37" w:tooltip="Salamander" w:history="1">
        <w:r w:rsidRPr="00BB498E">
          <w:rPr>
            <w:rStyle w:val="-"/>
            <w:rFonts w:ascii="Times New Roman" w:hAnsi="Times New Roman" w:cs="Times New Roman"/>
            <w:color w:val="000000" w:themeColor="text1"/>
            <w:u w:val="none"/>
            <w:lang w:val="en-US"/>
          </w:rPr>
          <w:t>salamander</w:t>
        </w:r>
      </w:hyperlink>
      <w:r w:rsidRPr="00BB498E">
        <w:rPr>
          <w:rFonts w:ascii="Times New Roman" w:hAnsi="Times New Roman" w:cs="Times New Roman"/>
          <w:color w:val="000000" w:themeColor="text1"/>
          <w:lang w:val="en-US"/>
        </w:rPr>
        <w:t>, or social gatherings of </w:t>
      </w:r>
      <w:hyperlink r:id="rId38" w:tooltip="Amoeba" w:history="1">
        <w:r w:rsidRPr="00BB498E">
          <w:rPr>
            <w:rStyle w:val="-"/>
            <w:rFonts w:ascii="Times New Roman" w:hAnsi="Times New Roman" w:cs="Times New Roman"/>
            <w:color w:val="000000" w:themeColor="text1"/>
            <w:u w:val="none"/>
            <w:lang w:val="en-US"/>
          </w:rPr>
          <w:t>amoeba</w:t>
        </w:r>
      </w:hyperlink>
      <w:r w:rsidRPr="00BB498E">
        <w:rPr>
          <w:rFonts w:ascii="Times New Roman" w:hAnsi="Times New Roman" w:cs="Times New Roman"/>
          <w:color w:val="000000" w:themeColor="text1"/>
          <w:lang w:val="en-US"/>
        </w:rPr>
        <w:t>.</w:t>
      </w:r>
      <w:r w:rsidR="00764CDB" w:rsidRPr="00BB498E">
        <w:rPr>
          <w:rFonts w:ascii="Times New Roman" w:hAnsi="Times New Roman" w:cs="Times New Roman"/>
          <w:color w:val="000000" w:themeColor="text1"/>
          <w:lang w:val="en-US"/>
        </w:rPr>
        <w:t xml:space="preserve"> </w:t>
      </w:r>
    </w:p>
    <w:p w:rsidR="00624433" w:rsidRPr="00BB498E" w:rsidRDefault="00624433" w:rsidP="00600D4C">
      <w:pPr>
        <w:spacing w:after="240" w:line="312" w:lineRule="auto"/>
        <w:ind w:firstLine="709"/>
        <w:jc w:val="both"/>
        <w:rPr>
          <w:rFonts w:ascii="Times New Roman" w:hAnsi="Times New Roman" w:cs="Times New Roman"/>
          <w:color w:val="000000" w:themeColor="text1"/>
          <w:lang w:val="en-US"/>
        </w:rPr>
      </w:pPr>
      <w:r w:rsidRPr="00BB498E">
        <w:rPr>
          <w:rFonts w:ascii="Times New Roman" w:hAnsi="Times New Roman" w:cs="Times New Roman"/>
          <w:color w:val="000000" w:themeColor="text1"/>
          <w:lang w:val="en-US"/>
        </w:rPr>
        <w:t xml:space="preserve">Adaptation is the central unifying concept in </w:t>
      </w:r>
      <w:proofErr w:type="spellStart"/>
      <w:r w:rsidRPr="00BB498E">
        <w:rPr>
          <w:rFonts w:ascii="Times New Roman" w:hAnsi="Times New Roman" w:cs="Times New Roman"/>
          <w:color w:val="000000" w:themeColor="text1"/>
          <w:lang w:val="en-US"/>
        </w:rPr>
        <w:t>behavioural</w:t>
      </w:r>
      <w:proofErr w:type="spellEnd"/>
      <w:r w:rsidRPr="00BB498E">
        <w:rPr>
          <w:rFonts w:ascii="Times New Roman" w:hAnsi="Times New Roman" w:cs="Times New Roman"/>
          <w:color w:val="000000" w:themeColor="text1"/>
          <w:lang w:val="en-US"/>
        </w:rPr>
        <w:t xml:space="preserve"> ecology.</w:t>
      </w:r>
      <w:r w:rsidR="00764CDB" w:rsidRPr="00BB498E">
        <w:rPr>
          <w:rFonts w:ascii="Times New Roman" w:hAnsi="Times New Roman" w:cs="Times New Roman"/>
          <w:lang w:val="en-US"/>
        </w:rPr>
        <w:t xml:space="preserve"> </w:t>
      </w:r>
      <w:r w:rsidRPr="00BB498E">
        <w:rPr>
          <w:rFonts w:ascii="Times New Roman" w:hAnsi="Times New Roman" w:cs="Times New Roman"/>
          <w:color w:val="000000" w:themeColor="text1"/>
          <w:lang w:val="en-US"/>
        </w:rPr>
        <w:t> </w:t>
      </w:r>
      <w:proofErr w:type="spellStart"/>
      <w:r w:rsidRPr="00BB498E">
        <w:rPr>
          <w:rFonts w:ascii="Times New Roman" w:hAnsi="Times New Roman" w:cs="Times New Roman"/>
          <w:color w:val="000000" w:themeColor="text1"/>
          <w:lang w:val="en-US"/>
        </w:rPr>
        <w:t>Behaviours</w:t>
      </w:r>
      <w:proofErr w:type="spellEnd"/>
      <w:r w:rsidRPr="00BB498E">
        <w:rPr>
          <w:rFonts w:ascii="Times New Roman" w:hAnsi="Times New Roman" w:cs="Times New Roman"/>
          <w:color w:val="000000" w:themeColor="text1"/>
          <w:lang w:val="en-US"/>
        </w:rPr>
        <w:t xml:space="preserve"> can be recorded as traits and inherited in much the same way that eye and hair </w:t>
      </w:r>
      <w:proofErr w:type="spellStart"/>
      <w:r w:rsidRPr="00BB498E">
        <w:rPr>
          <w:rFonts w:ascii="Times New Roman" w:hAnsi="Times New Roman" w:cs="Times New Roman"/>
          <w:color w:val="000000" w:themeColor="text1"/>
          <w:lang w:val="en-US"/>
        </w:rPr>
        <w:t>colour</w:t>
      </w:r>
      <w:proofErr w:type="spellEnd"/>
      <w:r w:rsidRPr="00BB498E">
        <w:rPr>
          <w:rFonts w:ascii="Times New Roman" w:hAnsi="Times New Roman" w:cs="Times New Roman"/>
          <w:color w:val="000000" w:themeColor="text1"/>
          <w:lang w:val="en-US"/>
        </w:rPr>
        <w:t xml:space="preserve"> can. </w:t>
      </w:r>
      <w:proofErr w:type="spellStart"/>
      <w:r w:rsidRPr="00BB498E">
        <w:rPr>
          <w:rFonts w:ascii="Times New Roman" w:hAnsi="Times New Roman" w:cs="Times New Roman"/>
          <w:color w:val="000000" w:themeColor="text1"/>
          <w:lang w:val="en-US"/>
        </w:rPr>
        <w:t>Behaviours</w:t>
      </w:r>
      <w:proofErr w:type="spellEnd"/>
      <w:r w:rsidRPr="00BB498E">
        <w:rPr>
          <w:rFonts w:ascii="Times New Roman" w:hAnsi="Times New Roman" w:cs="Times New Roman"/>
          <w:color w:val="000000" w:themeColor="text1"/>
          <w:lang w:val="en-US"/>
        </w:rPr>
        <w:t xml:space="preserve"> can evolve by means of natural selection as adaptive traits conferring </w:t>
      </w:r>
      <w:proofErr w:type="gramStart"/>
      <w:r w:rsidRPr="00BB498E">
        <w:rPr>
          <w:rFonts w:ascii="Times New Roman" w:hAnsi="Times New Roman" w:cs="Times New Roman"/>
          <w:color w:val="000000" w:themeColor="text1"/>
          <w:lang w:val="en-US"/>
        </w:rPr>
        <w:t>functional utilities that increases</w:t>
      </w:r>
      <w:proofErr w:type="gramEnd"/>
      <w:r w:rsidRPr="00BB498E">
        <w:rPr>
          <w:rFonts w:ascii="Times New Roman" w:hAnsi="Times New Roman" w:cs="Times New Roman"/>
          <w:color w:val="000000" w:themeColor="text1"/>
          <w:lang w:val="en-US"/>
        </w:rPr>
        <w:t xml:space="preserve"> reproductive fitness.</w:t>
      </w:r>
      <w:r w:rsidR="00764CDB" w:rsidRPr="00BB498E">
        <w:rPr>
          <w:rFonts w:ascii="Times New Roman" w:hAnsi="Times New Roman" w:cs="Times New Roman"/>
          <w:color w:val="000000" w:themeColor="text1"/>
          <w:lang w:val="en-US"/>
        </w:rPr>
        <w:t xml:space="preserve"> </w:t>
      </w:r>
    </w:p>
    <w:p w:rsidR="00624433" w:rsidRPr="00BB498E" w:rsidRDefault="00624433" w:rsidP="00600D4C">
      <w:pPr>
        <w:spacing w:after="240" w:line="312" w:lineRule="auto"/>
        <w:ind w:firstLine="709"/>
        <w:jc w:val="both"/>
        <w:rPr>
          <w:rFonts w:ascii="Times New Roman" w:hAnsi="Times New Roman" w:cs="Times New Roman"/>
          <w:color w:val="000000" w:themeColor="text1"/>
          <w:lang w:val="en-US"/>
        </w:rPr>
      </w:pPr>
      <w:r w:rsidRPr="00BB498E">
        <w:rPr>
          <w:rFonts w:ascii="Times New Roman" w:hAnsi="Times New Roman" w:cs="Times New Roman"/>
          <w:color w:val="000000" w:themeColor="text1"/>
          <w:lang w:val="en-US"/>
        </w:rPr>
        <w:t xml:space="preserve">Predator-prey interactions are an introductory concept into food-web studies as well as </w:t>
      </w:r>
      <w:proofErr w:type="spellStart"/>
      <w:r w:rsidRPr="00BB498E">
        <w:rPr>
          <w:rFonts w:ascii="Times New Roman" w:hAnsi="Times New Roman" w:cs="Times New Roman"/>
          <w:color w:val="000000" w:themeColor="text1"/>
          <w:lang w:val="en-US"/>
        </w:rPr>
        <w:t>behavioural</w:t>
      </w:r>
      <w:proofErr w:type="spellEnd"/>
      <w:r w:rsidRPr="00BB498E">
        <w:rPr>
          <w:rFonts w:ascii="Times New Roman" w:hAnsi="Times New Roman" w:cs="Times New Roman"/>
          <w:color w:val="000000" w:themeColor="text1"/>
          <w:lang w:val="en-US"/>
        </w:rPr>
        <w:t xml:space="preserve"> ecology.</w:t>
      </w:r>
      <w:r w:rsidR="00764CDB" w:rsidRPr="00BB498E">
        <w:rPr>
          <w:rFonts w:ascii="Times New Roman" w:hAnsi="Times New Roman" w:cs="Times New Roman"/>
          <w:lang w:val="en-US"/>
        </w:rPr>
        <w:t xml:space="preserve"> </w:t>
      </w:r>
      <w:r w:rsidRPr="00BB498E">
        <w:rPr>
          <w:rFonts w:ascii="Times New Roman" w:hAnsi="Times New Roman" w:cs="Times New Roman"/>
          <w:color w:val="000000" w:themeColor="text1"/>
          <w:lang w:val="en-US"/>
        </w:rPr>
        <w:t xml:space="preserve"> Prey species can exhibit different kinds of </w:t>
      </w:r>
      <w:proofErr w:type="spellStart"/>
      <w:r w:rsidRPr="00BB498E">
        <w:rPr>
          <w:rFonts w:ascii="Times New Roman" w:hAnsi="Times New Roman" w:cs="Times New Roman"/>
          <w:color w:val="000000" w:themeColor="text1"/>
          <w:lang w:val="en-US"/>
        </w:rPr>
        <w:t>behavioural</w:t>
      </w:r>
      <w:proofErr w:type="spellEnd"/>
      <w:r w:rsidRPr="00BB498E">
        <w:rPr>
          <w:rFonts w:ascii="Times New Roman" w:hAnsi="Times New Roman" w:cs="Times New Roman"/>
          <w:color w:val="000000" w:themeColor="text1"/>
          <w:lang w:val="en-US"/>
        </w:rPr>
        <w:t xml:space="preserve"> adaptations to predators, such as avoid, flee, or defend. Many prey species are faced with multiple predators that differ in the degree of danger posed. To be adapted to their environment and face predatory threats, organisms must balance their energy budgets as they invest in different aspects of their life history, such as growth, feeding, mating, socializing, or modifying their habitat. Hypotheses posited in </w:t>
      </w:r>
      <w:proofErr w:type="spellStart"/>
      <w:r w:rsidRPr="00BB498E">
        <w:rPr>
          <w:rFonts w:ascii="Times New Roman" w:hAnsi="Times New Roman" w:cs="Times New Roman"/>
          <w:color w:val="000000" w:themeColor="text1"/>
          <w:lang w:val="en-US"/>
        </w:rPr>
        <w:t>behavioural</w:t>
      </w:r>
      <w:proofErr w:type="spellEnd"/>
      <w:r w:rsidRPr="00BB498E">
        <w:rPr>
          <w:rFonts w:ascii="Times New Roman" w:hAnsi="Times New Roman" w:cs="Times New Roman"/>
          <w:color w:val="000000" w:themeColor="text1"/>
          <w:lang w:val="en-US"/>
        </w:rPr>
        <w:t xml:space="preserve"> ecology are generally based on adaptive principles of conservation, optimization, or efficiency.</w:t>
      </w:r>
      <w:r w:rsidR="00764CDB" w:rsidRPr="00BB498E">
        <w:rPr>
          <w:rFonts w:ascii="Times New Roman" w:hAnsi="Times New Roman" w:cs="Times New Roman"/>
          <w:lang w:val="en-US"/>
        </w:rPr>
        <w:t xml:space="preserve"> </w:t>
      </w:r>
      <w:r w:rsidR="00764CDB" w:rsidRPr="00BB498E">
        <w:rPr>
          <w:rFonts w:ascii="Times New Roman" w:hAnsi="Times New Roman" w:cs="Times New Roman"/>
          <w:color w:val="000000" w:themeColor="text1"/>
          <w:lang w:val="en-US"/>
        </w:rPr>
        <w:t xml:space="preserve"> </w:t>
      </w:r>
      <w:r w:rsidRPr="00BB498E">
        <w:rPr>
          <w:rFonts w:ascii="Times New Roman" w:hAnsi="Times New Roman" w:cs="Times New Roman"/>
          <w:color w:val="000000" w:themeColor="text1"/>
          <w:lang w:val="en-US"/>
        </w:rPr>
        <w:t xml:space="preserve">For example, "[t]he threat-sensitive predator avoidance hypothesis predicts that prey should assess the degree of threat posed by different predators and match their </w:t>
      </w:r>
      <w:proofErr w:type="spellStart"/>
      <w:r w:rsidRPr="00BB498E">
        <w:rPr>
          <w:rFonts w:ascii="Times New Roman" w:hAnsi="Times New Roman" w:cs="Times New Roman"/>
          <w:color w:val="000000" w:themeColor="text1"/>
          <w:lang w:val="en-US"/>
        </w:rPr>
        <w:t>behaviour</w:t>
      </w:r>
      <w:proofErr w:type="spellEnd"/>
      <w:r w:rsidRPr="00BB498E">
        <w:rPr>
          <w:rFonts w:ascii="Times New Roman" w:hAnsi="Times New Roman" w:cs="Times New Roman"/>
          <w:color w:val="000000" w:themeColor="text1"/>
          <w:lang w:val="en-US"/>
        </w:rPr>
        <w:t xml:space="preserve"> according to current levels of risk" or "[t]he optimal </w:t>
      </w:r>
      <w:hyperlink r:id="rId39" w:tooltip="Escape distance" w:history="1">
        <w:r w:rsidRPr="00BB498E">
          <w:rPr>
            <w:rStyle w:val="-"/>
            <w:rFonts w:ascii="Times New Roman" w:hAnsi="Times New Roman" w:cs="Times New Roman"/>
            <w:color w:val="000000" w:themeColor="text1"/>
            <w:u w:val="none"/>
            <w:lang w:val="en-US"/>
          </w:rPr>
          <w:t>flight initiation distance</w:t>
        </w:r>
      </w:hyperlink>
      <w:r w:rsidRPr="00BB498E">
        <w:rPr>
          <w:rFonts w:ascii="Times New Roman" w:hAnsi="Times New Roman" w:cs="Times New Roman"/>
          <w:color w:val="000000" w:themeColor="text1"/>
          <w:lang w:val="en-US"/>
        </w:rPr>
        <w:t xml:space="preserve"> occurs where expected </w:t>
      </w:r>
      <w:proofErr w:type="spellStart"/>
      <w:r w:rsidRPr="00BB498E">
        <w:rPr>
          <w:rFonts w:ascii="Times New Roman" w:hAnsi="Times New Roman" w:cs="Times New Roman"/>
          <w:color w:val="000000" w:themeColor="text1"/>
          <w:lang w:val="en-US"/>
        </w:rPr>
        <w:t>postencounter</w:t>
      </w:r>
      <w:proofErr w:type="spellEnd"/>
      <w:r w:rsidRPr="00BB498E">
        <w:rPr>
          <w:rFonts w:ascii="Times New Roman" w:hAnsi="Times New Roman" w:cs="Times New Roman"/>
          <w:color w:val="000000" w:themeColor="text1"/>
          <w:lang w:val="en-US"/>
        </w:rPr>
        <w:t xml:space="preserve"> fitness is maximized, which depends on the prey's initial fitness, benefits obtainable by not fleeing, energetic escape costs, and expected fitness loss due to predation risk.</w:t>
      </w:r>
    </w:p>
    <w:p w:rsidR="00624433" w:rsidRPr="00BB498E" w:rsidRDefault="00624433" w:rsidP="002E63C6">
      <w:pPr>
        <w:spacing w:after="240" w:line="312" w:lineRule="auto"/>
        <w:ind w:firstLine="709"/>
        <w:rPr>
          <w:rFonts w:ascii="Times New Roman" w:hAnsi="Times New Roman" w:cs="Times New Roman"/>
          <w:color w:val="000000" w:themeColor="text1"/>
          <w:lang w:val="en-US"/>
        </w:rPr>
      </w:pPr>
    </w:p>
    <w:p w:rsidR="00624433" w:rsidRDefault="00624433">
      <w:pPr>
        <w:rPr>
          <w:rFonts w:ascii="Times New Roman" w:hAnsi="Times New Roman" w:cs="Times New Roman"/>
          <w:color w:val="000000" w:themeColor="text1"/>
          <w:lang w:val="en-US"/>
        </w:rPr>
      </w:pPr>
      <w:r>
        <w:rPr>
          <w:rFonts w:ascii="Times New Roman" w:hAnsi="Times New Roman" w:cs="Times New Roman"/>
          <w:color w:val="000000" w:themeColor="text1"/>
          <w:lang w:val="en-US"/>
        </w:rPr>
        <w:br w:type="page"/>
      </w:r>
    </w:p>
    <w:p w:rsidR="00BC2273" w:rsidRDefault="00624433" w:rsidP="00624433">
      <w:pPr>
        <w:pStyle w:val="1"/>
      </w:pPr>
      <w:bookmarkStart w:id="18" w:name="_Toc509932428"/>
      <w:r>
        <w:lastRenderedPageBreak/>
        <w:t>Η οικογένεια μου</w:t>
      </w:r>
      <w:bookmarkEnd w:id="18"/>
    </w:p>
    <w:p w:rsidR="00624433" w:rsidRPr="00624433" w:rsidRDefault="00624433" w:rsidP="00624433">
      <w:r>
        <w:rPr>
          <w:noProof/>
          <w:lang w:eastAsia="el-GR"/>
        </w:rPr>
        <w:drawing>
          <wp:inline distT="0" distB="0" distL="0" distR="0">
            <wp:extent cx="5486400" cy="3200400"/>
            <wp:effectExtent l="0" t="0" r="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sectPr w:rsidR="00624433" w:rsidRPr="00624433" w:rsidSect="00D62B2D">
      <w:type w:val="continuous"/>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477" w:rsidRDefault="00881477" w:rsidP="00BC2273">
      <w:pPr>
        <w:spacing w:after="0" w:line="240" w:lineRule="auto"/>
      </w:pPr>
      <w:r>
        <w:separator/>
      </w:r>
    </w:p>
  </w:endnote>
  <w:endnote w:type="continuationSeparator" w:id="0">
    <w:p w:rsidR="00881477" w:rsidRDefault="00881477" w:rsidP="00BC2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63"/>
      <w:gridCol w:w="8323"/>
    </w:tblGrid>
    <w:tr w:rsidR="00BD6CDE">
      <w:tc>
        <w:tcPr>
          <w:tcW w:w="918" w:type="dxa"/>
        </w:tcPr>
        <w:p w:rsidR="00BD6CDE" w:rsidRPr="00BD6CDE" w:rsidRDefault="00F75441">
          <w:pPr>
            <w:pStyle w:val="a4"/>
            <w:jc w:val="right"/>
            <w:rPr>
              <w:b/>
              <w:color w:val="4F81BD" w:themeColor="accent1"/>
              <w:sz w:val="32"/>
              <w:szCs w:val="32"/>
              <w:lang w:val="en-US"/>
            </w:rPr>
          </w:pPr>
          <w:fldSimple w:instr=" PAGE   \* MERGEFORMAT ">
            <w:r w:rsidR="000E550D" w:rsidRPr="000E550D">
              <w:rPr>
                <w:b/>
                <w:noProof/>
                <w:color w:val="4F81BD" w:themeColor="accent1"/>
                <w:sz w:val="32"/>
                <w:szCs w:val="32"/>
              </w:rPr>
              <w:t>5</w:t>
            </w:r>
          </w:fldSimple>
          <w:r w:rsidR="00BD6CDE">
            <w:t xml:space="preserve"> -</w:t>
          </w:r>
          <w:fldSimple w:instr=" PAGE   \* MERGEFORMAT ">
            <w:r w:rsidR="000E550D" w:rsidRPr="000E550D">
              <w:rPr>
                <w:b/>
                <w:noProof/>
                <w:color w:val="4F81BD" w:themeColor="accent1"/>
                <w:sz w:val="32"/>
                <w:szCs w:val="32"/>
              </w:rPr>
              <w:t>5</w:t>
            </w:r>
          </w:fldSimple>
        </w:p>
      </w:tc>
      <w:tc>
        <w:tcPr>
          <w:tcW w:w="7938" w:type="dxa"/>
        </w:tcPr>
        <w:p w:rsidR="00BD6CDE" w:rsidRDefault="00BD6CDE">
          <w:pPr>
            <w:pStyle w:val="a4"/>
          </w:pPr>
        </w:p>
      </w:tc>
    </w:tr>
  </w:tbl>
  <w:p w:rsidR="00BC2273" w:rsidRPr="00BC2273" w:rsidRDefault="00BC2273">
    <w:pPr>
      <w:pStyle w:val="a4"/>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477" w:rsidRDefault="00881477" w:rsidP="00BC2273">
      <w:pPr>
        <w:spacing w:after="0" w:line="240" w:lineRule="auto"/>
      </w:pPr>
      <w:r>
        <w:separator/>
      </w:r>
    </w:p>
  </w:footnote>
  <w:footnote w:type="continuationSeparator" w:id="0">
    <w:p w:rsidR="00881477" w:rsidRDefault="00881477" w:rsidP="00BC22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835" w:rsidRDefault="00F75441">
    <w:pPr>
      <w:pStyle w:val="a3"/>
    </w:pPr>
    <w:fldSimple w:instr=" STYLEREF  &quot;Επικεφαλίδα 1&quot;  \* MERGEFORMAT ">
      <w:r w:rsidR="000E550D">
        <w:rPr>
          <w:noProof/>
        </w:rPr>
        <w:t>Ecological Complexity</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trackRevisions/>
  <w:defaultTabStop w:val="720"/>
  <w:drawingGridHorizontalSpacing w:val="110"/>
  <w:displayHorizontalDrawingGridEvery w:val="2"/>
  <w:characterSpacingControl w:val="doNotCompress"/>
  <w:hdrShapeDefaults>
    <o:shapedefaults v:ext="edit" spidmax="16386"/>
  </w:hdrShapeDefaults>
  <w:footnotePr>
    <w:footnote w:id="-1"/>
    <w:footnote w:id="0"/>
  </w:footnotePr>
  <w:endnotePr>
    <w:endnote w:id="-1"/>
    <w:endnote w:id="0"/>
  </w:endnotePr>
  <w:compat/>
  <w:rsids>
    <w:rsidRoot w:val="00B128A7"/>
    <w:rsid w:val="000469F7"/>
    <w:rsid w:val="00090AEC"/>
    <w:rsid w:val="000E550D"/>
    <w:rsid w:val="001301D0"/>
    <w:rsid w:val="00146620"/>
    <w:rsid w:val="001704FA"/>
    <w:rsid w:val="001F0835"/>
    <w:rsid w:val="00297035"/>
    <w:rsid w:val="002B2907"/>
    <w:rsid w:val="002B3C39"/>
    <w:rsid w:val="002E63C6"/>
    <w:rsid w:val="00491CE9"/>
    <w:rsid w:val="0059417D"/>
    <w:rsid w:val="005B6281"/>
    <w:rsid w:val="00600D4C"/>
    <w:rsid w:val="00624433"/>
    <w:rsid w:val="006C5C6E"/>
    <w:rsid w:val="00764CDB"/>
    <w:rsid w:val="00776A3C"/>
    <w:rsid w:val="00790FAB"/>
    <w:rsid w:val="00813666"/>
    <w:rsid w:val="00854BC5"/>
    <w:rsid w:val="00881477"/>
    <w:rsid w:val="008E012D"/>
    <w:rsid w:val="00A231EA"/>
    <w:rsid w:val="00AD2B6E"/>
    <w:rsid w:val="00B060AC"/>
    <w:rsid w:val="00B128A7"/>
    <w:rsid w:val="00BB498E"/>
    <w:rsid w:val="00BC2273"/>
    <w:rsid w:val="00BD6CDE"/>
    <w:rsid w:val="00C1178E"/>
    <w:rsid w:val="00D36A68"/>
    <w:rsid w:val="00D62B2D"/>
    <w:rsid w:val="00E10186"/>
    <w:rsid w:val="00EB62F4"/>
    <w:rsid w:val="00F0219A"/>
    <w:rsid w:val="00F26021"/>
    <w:rsid w:val="00F42D87"/>
    <w:rsid w:val="00F754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8" w:qFormat="1"/>
  </w:latentStyles>
  <w:style w:type="paragraph" w:default="1" w:styleId="a">
    <w:name w:val="Normal"/>
    <w:qFormat/>
    <w:rsid w:val="00AD2B6E"/>
  </w:style>
  <w:style w:type="paragraph" w:styleId="1">
    <w:name w:val="heading 1"/>
    <w:basedOn w:val="a"/>
    <w:next w:val="a"/>
    <w:link w:val="1Char"/>
    <w:uiPriority w:val="9"/>
    <w:qFormat/>
    <w:rsid w:val="00F021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021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0219A"/>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F0219A"/>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BC2273"/>
    <w:pPr>
      <w:tabs>
        <w:tab w:val="center" w:pos="4153"/>
        <w:tab w:val="right" w:pos="8306"/>
      </w:tabs>
      <w:spacing w:after="0" w:line="240" w:lineRule="auto"/>
    </w:pPr>
  </w:style>
  <w:style w:type="character" w:customStyle="1" w:styleId="Char">
    <w:name w:val="Κεφαλίδα Char"/>
    <w:basedOn w:val="a0"/>
    <w:link w:val="a3"/>
    <w:uiPriority w:val="99"/>
    <w:rsid w:val="00BC2273"/>
  </w:style>
  <w:style w:type="paragraph" w:styleId="a4">
    <w:name w:val="footer"/>
    <w:basedOn w:val="a"/>
    <w:link w:val="Char0"/>
    <w:uiPriority w:val="99"/>
    <w:unhideWhenUsed/>
    <w:rsid w:val="00BC2273"/>
    <w:pPr>
      <w:tabs>
        <w:tab w:val="center" w:pos="4153"/>
        <w:tab w:val="right" w:pos="8306"/>
      </w:tabs>
      <w:spacing w:after="0" w:line="240" w:lineRule="auto"/>
    </w:pPr>
  </w:style>
  <w:style w:type="character" w:customStyle="1" w:styleId="Char0">
    <w:name w:val="Υποσέλιδο Char"/>
    <w:basedOn w:val="a0"/>
    <w:link w:val="a4"/>
    <w:uiPriority w:val="99"/>
    <w:rsid w:val="00BC2273"/>
  </w:style>
  <w:style w:type="paragraph" w:styleId="a5">
    <w:name w:val="Balloon Text"/>
    <w:basedOn w:val="a"/>
    <w:link w:val="Char1"/>
    <w:uiPriority w:val="99"/>
    <w:semiHidden/>
    <w:unhideWhenUsed/>
    <w:rsid w:val="00BC2273"/>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BC2273"/>
    <w:rPr>
      <w:rFonts w:ascii="Tahoma" w:hAnsi="Tahoma" w:cs="Tahoma"/>
      <w:sz w:val="16"/>
      <w:szCs w:val="16"/>
    </w:rPr>
  </w:style>
  <w:style w:type="character" w:styleId="-">
    <w:name w:val="Hyperlink"/>
    <w:basedOn w:val="a0"/>
    <w:uiPriority w:val="99"/>
    <w:unhideWhenUsed/>
    <w:rsid w:val="00BC2273"/>
    <w:rPr>
      <w:color w:val="0000FF" w:themeColor="hyperlink"/>
      <w:u w:val="single"/>
    </w:rPr>
  </w:style>
  <w:style w:type="table" w:styleId="a6">
    <w:name w:val="Table Grid"/>
    <w:basedOn w:val="a1"/>
    <w:uiPriority w:val="59"/>
    <w:rsid w:val="00854B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semiHidden/>
    <w:unhideWhenUsed/>
    <w:rsid w:val="002E63C6"/>
    <w:rPr>
      <w:rFonts w:ascii="Times New Roman" w:hAnsi="Times New Roman" w:cs="Times New Roman"/>
      <w:sz w:val="24"/>
      <w:szCs w:val="24"/>
    </w:rPr>
  </w:style>
  <w:style w:type="paragraph" w:styleId="a7">
    <w:name w:val="No Spacing"/>
    <w:link w:val="Char2"/>
    <w:uiPriority w:val="1"/>
    <w:qFormat/>
    <w:rsid w:val="000469F7"/>
    <w:pPr>
      <w:spacing w:after="0" w:line="240" w:lineRule="auto"/>
    </w:pPr>
    <w:rPr>
      <w:rFonts w:eastAsiaTheme="minorEastAsia"/>
    </w:rPr>
  </w:style>
  <w:style w:type="character" w:customStyle="1" w:styleId="Char2">
    <w:name w:val="Χωρίς διάστιχο Char"/>
    <w:basedOn w:val="a0"/>
    <w:link w:val="a7"/>
    <w:uiPriority w:val="1"/>
    <w:rsid w:val="000469F7"/>
    <w:rPr>
      <w:rFonts w:eastAsiaTheme="minorEastAsia"/>
    </w:rPr>
  </w:style>
  <w:style w:type="character" w:styleId="a8">
    <w:name w:val="Emphasis"/>
    <w:basedOn w:val="a0"/>
    <w:uiPriority w:val="8"/>
    <w:qFormat/>
    <w:rsid w:val="000469F7"/>
    <w:rPr>
      <w:b w:val="0"/>
      <w:i w:val="0"/>
      <w:iCs/>
      <w:color w:val="365F91" w:themeColor="accent1" w:themeShade="BF"/>
    </w:rPr>
  </w:style>
  <w:style w:type="paragraph" w:styleId="a9">
    <w:name w:val="TOC Heading"/>
    <w:basedOn w:val="1"/>
    <w:next w:val="a"/>
    <w:uiPriority w:val="38"/>
    <w:qFormat/>
    <w:rsid w:val="000469F7"/>
    <w:pPr>
      <w:spacing w:before="0" w:after="1320" w:line="240" w:lineRule="auto"/>
      <w:contextualSpacing/>
      <w:outlineLvl w:val="9"/>
    </w:pPr>
    <w:rPr>
      <w:bCs w:val="0"/>
      <w:caps/>
      <w:color w:val="1F497D" w:themeColor="text2"/>
      <w:sz w:val="90"/>
      <w:szCs w:val="32"/>
      <w:lang w:eastAsia="ja-JP"/>
    </w:rPr>
  </w:style>
  <w:style w:type="paragraph" w:styleId="10">
    <w:name w:val="toc 1"/>
    <w:basedOn w:val="a"/>
    <w:next w:val="a"/>
    <w:autoRedefine/>
    <w:uiPriority w:val="39"/>
    <w:unhideWhenUsed/>
    <w:qFormat/>
    <w:rsid w:val="000469F7"/>
    <w:pPr>
      <w:tabs>
        <w:tab w:val="right" w:leader="dot" w:pos="8630"/>
      </w:tabs>
      <w:spacing w:before="600" w:after="240" w:line="312" w:lineRule="auto"/>
    </w:pPr>
    <w:rPr>
      <w:rFonts w:asciiTheme="majorHAnsi" w:hAnsiTheme="majorHAnsi"/>
      <w:b/>
      <w:bCs/>
      <w:caps/>
      <w:color w:val="1F497D" w:themeColor="text2"/>
      <w:sz w:val="28"/>
      <w:szCs w:val="24"/>
      <w:lang w:eastAsia="ja-JP"/>
    </w:rPr>
  </w:style>
  <w:style w:type="paragraph" w:styleId="20">
    <w:name w:val="toc 2"/>
    <w:basedOn w:val="a"/>
    <w:next w:val="a"/>
    <w:autoRedefine/>
    <w:uiPriority w:val="39"/>
    <w:unhideWhenUsed/>
    <w:qFormat/>
    <w:rsid w:val="000469F7"/>
    <w:pPr>
      <w:tabs>
        <w:tab w:val="right" w:leader="dot" w:pos="8630"/>
      </w:tabs>
      <w:spacing w:before="120" w:after="0" w:line="240" w:lineRule="auto"/>
    </w:pPr>
    <w:rPr>
      <w:bCs/>
      <w:color w:val="3071C3" w:themeColor="text2" w:themeTint="BF"/>
      <w:sz w:val="24"/>
      <w:szCs w:val="20"/>
      <w:lang w:eastAsia="ja-JP"/>
    </w:rPr>
  </w:style>
</w:styles>
</file>

<file path=word/webSettings.xml><?xml version="1.0" encoding="utf-8"?>
<w:webSettings xmlns:r="http://schemas.openxmlformats.org/officeDocument/2006/relationships" xmlns:w="http://schemas.openxmlformats.org/wordprocessingml/2006/main">
  <w:divs>
    <w:div w:id="36395931">
      <w:bodyDiv w:val="1"/>
      <w:marLeft w:val="0"/>
      <w:marRight w:val="0"/>
      <w:marTop w:val="0"/>
      <w:marBottom w:val="0"/>
      <w:divBdr>
        <w:top w:val="none" w:sz="0" w:space="0" w:color="auto"/>
        <w:left w:val="none" w:sz="0" w:space="0" w:color="auto"/>
        <w:bottom w:val="none" w:sz="0" w:space="0" w:color="auto"/>
        <w:right w:val="none" w:sz="0" w:space="0" w:color="auto"/>
      </w:divBdr>
    </w:div>
    <w:div w:id="183329438">
      <w:bodyDiv w:val="1"/>
      <w:marLeft w:val="0"/>
      <w:marRight w:val="0"/>
      <w:marTop w:val="0"/>
      <w:marBottom w:val="0"/>
      <w:divBdr>
        <w:top w:val="none" w:sz="0" w:space="0" w:color="auto"/>
        <w:left w:val="none" w:sz="0" w:space="0" w:color="auto"/>
        <w:bottom w:val="none" w:sz="0" w:space="0" w:color="auto"/>
        <w:right w:val="none" w:sz="0" w:space="0" w:color="auto"/>
      </w:divBdr>
    </w:div>
    <w:div w:id="203375102">
      <w:bodyDiv w:val="1"/>
      <w:marLeft w:val="0"/>
      <w:marRight w:val="0"/>
      <w:marTop w:val="0"/>
      <w:marBottom w:val="0"/>
      <w:divBdr>
        <w:top w:val="none" w:sz="0" w:space="0" w:color="auto"/>
        <w:left w:val="none" w:sz="0" w:space="0" w:color="auto"/>
        <w:bottom w:val="none" w:sz="0" w:space="0" w:color="auto"/>
        <w:right w:val="none" w:sz="0" w:space="0" w:color="auto"/>
      </w:divBdr>
    </w:div>
    <w:div w:id="624503083">
      <w:bodyDiv w:val="1"/>
      <w:marLeft w:val="0"/>
      <w:marRight w:val="0"/>
      <w:marTop w:val="0"/>
      <w:marBottom w:val="0"/>
      <w:divBdr>
        <w:top w:val="none" w:sz="0" w:space="0" w:color="auto"/>
        <w:left w:val="none" w:sz="0" w:space="0" w:color="auto"/>
        <w:bottom w:val="none" w:sz="0" w:space="0" w:color="auto"/>
        <w:right w:val="none" w:sz="0" w:space="0" w:color="auto"/>
      </w:divBdr>
    </w:div>
    <w:div w:id="697506569">
      <w:bodyDiv w:val="1"/>
      <w:marLeft w:val="0"/>
      <w:marRight w:val="0"/>
      <w:marTop w:val="0"/>
      <w:marBottom w:val="0"/>
      <w:divBdr>
        <w:top w:val="none" w:sz="0" w:space="0" w:color="auto"/>
        <w:left w:val="none" w:sz="0" w:space="0" w:color="auto"/>
        <w:bottom w:val="none" w:sz="0" w:space="0" w:color="auto"/>
        <w:right w:val="none" w:sz="0" w:space="0" w:color="auto"/>
      </w:divBdr>
    </w:div>
    <w:div w:id="1868253490">
      <w:bodyDiv w:val="1"/>
      <w:marLeft w:val="0"/>
      <w:marRight w:val="0"/>
      <w:marTop w:val="0"/>
      <w:marBottom w:val="0"/>
      <w:divBdr>
        <w:top w:val="none" w:sz="0" w:space="0" w:color="auto"/>
        <w:left w:val="none" w:sz="0" w:space="0" w:color="auto"/>
        <w:bottom w:val="none" w:sz="0" w:space="0" w:color="auto"/>
        <w:right w:val="none" w:sz="0" w:space="0" w:color="auto"/>
      </w:divBdr>
    </w:div>
    <w:div w:id="2035304170">
      <w:bodyDiv w:val="1"/>
      <w:marLeft w:val="0"/>
      <w:marRight w:val="0"/>
      <w:marTop w:val="0"/>
      <w:marBottom w:val="0"/>
      <w:divBdr>
        <w:top w:val="none" w:sz="0" w:space="0" w:color="auto"/>
        <w:left w:val="none" w:sz="0" w:space="0" w:color="auto"/>
        <w:bottom w:val="none" w:sz="0" w:space="0" w:color="auto"/>
        <w:right w:val="none" w:sz="0" w:space="0" w:color="auto"/>
      </w:divBdr>
    </w:div>
    <w:div w:id="2044859512">
      <w:bodyDiv w:val="1"/>
      <w:marLeft w:val="0"/>
      <w:marRight w:val="0"/>
      <w:marTop w:val="0"/>
      <w:marBottom w:val="0"/>
      <w:divBdr>
        <w:top w:val="none" w:sz="0" w:space="0" w:color="auto"/>
        <w:left w:val="none" w:sz="0" w:space="0" w:color="auto"/>
        <w:bottom w:val="none" w:sz="0" w:space="0" w:color="auto"/>
        <w:right w:val="none" w:sz="0" w:space="0" w:color="auto"/>
      </w:divBdr>
    </w:div>
    <w:div w:id="20902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n.wikipedia.org/wiki/Resource_(biology)" TargetMode="External"/><Relationship Id="rId18" Type="http://schemas.openxmlformats.org/officeDocument/2006/relationships/hyperlink" Target="https://en.wikipedia.org/wiki/Temperate_broadleaf_and_mixed_forest" TargetMode="External"/><Relationship Id="rId26" Type="http://schemas.openxmlformats.org/officeDocument/2006/relationships/hyperlink" Target="https://en.wikipedia.org/wiki/Life_history_theory" TargetMode="External"/><Relationship Id="rId39" Type="http://schemas.openxmlformats.org/officeDocument/2006/relationships/hyperlink" Target="https://en.wikipedia.org/wiki/Escape_distance" TargetMode="External"/><Relationship Id="rId3" Type="http://schemas.openxmlformats.org/officeDocument/2006/relationships/styles" Target="styles.xml"/><Relationship Id="rId21" Type="http://schemas.openxmlformats.org/officeDocument/2006/relationships/hyperlink" Target="https://en.wikipedia.org/wiki/Tundra" TargetMode="External"/><Relationship Id="rId34" Type="http://schemas.openxmlformats.org/officeDocument/2006/relationships/hyperlink" Target="https://en.wikipedia.org/wiki/Phytoplankton" TargetMode="External"/><Relationship Id="rId42" Type="http://schemas.openxmlformats.org/officeDocument/2006/relationships/diagramQuickStyle" Target="diagrams/quickStyle1.xml"/><Relationship Id="rId7" Type="http://schemas.openxmlformats.org/officeDocument/2006/relationships/endnotes" Target="endnotes.xml"/><Relationship Id="rId12" Type="http://schemas.openxmlformats.org/officeDocument/2006/relationships/hyperlink" Target="https://en.wikipedia.org/wiki/Phenomena" TargetMode="External"/><Relationship Id="rId17" Type="http://schemas.openxmlformats.org/officeDocument/2006/relationships/hyperlink" Target="https://en.wikipedia.org/wiki/Tropical_rainforest" TargetMode="External"/><Relationship Id="rId25" Type="http://schemas.openxmlformats.org/officeDocument/2006/relationships/hyperlink" Target="https://en.wikipedia.org/wiki/Molecular_genetics" TargetMode="External"/><Relationship Id="rId33" Type="http://schemas.openxmlformats.org/officeDocument/2006/relationships/hyperlink" Target="https://en.wikipedia.org/wiki/Sperm" TargetMode="External"/><Relationship Id="rId38" Type="http://schemas.openxmlformats.org/officeDocument/2006/relationships/hyperlink" Target="https://en.wikipedia.org/wiki/Amoeba"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n.wikipedia.org/wiki/Bacteria" TargetMode="External"/><Relationship Id="rId20" Type="http://schemas.openxmlformats.org/officeDocument/2006/relationships/hyperlink" Target="https://en.wikipedia.org/wiki/Taiga" TargetMode="External"/><Relationship Id="rId29" Type="http://schemas.openxmlformats.org/officeDocument/2006/relationships/hyperlink" Target="https://en.wikipedia.org/wiki/Evolutionary_ecology" TargetMode="External"/><Relationship Id="rId41"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Earth%27s_spheres" TargetMode="External"/><Relationship Id="rId24" Type="http://schemas.openxmlformats.org/officeDocument/2006/relationships/hyperlink" Target="https://en.wikipedia.org/wiki/Microorganism" TargetMode="External"/><Relationship Id="rId32" Type="http://schemas.openxmlformats.org/officeDocument/2006/relationships/hyperlink" Target="https://en.wikipedia.org/wiki/Self-organization" TargetMode="External"/><Relationship Id="rId37" Type="http://schemas.openxmlformats.org/officeDocument/2006/relationships/hyperlink" Target="https://en.wikipedia.org/wiki/Salamander" TargetMode="External"/><Relationship Id="rId40" Type="http://schemas.openxmlformats.org/officeDocument/2006/relationships/diagramData" Target="diagrams/data1.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Aphid" TargetMode="External"/><Relationship Id="rId23" Type="http://schemas.openxmlformats.org/officeDocument/2006/relationships/hyperlink" Target="https://en.wikipedia.org/wiki/Polar_desert" TargetMode="External"/><Relationship Id="rId28" Type="http://schemas.openxmlformats.org/officeDocument/2006/relationships/hyperlink" Target="https://en.wikipedia.org/wiki/Metabolic_theory_of_ecology" TargetMode="External"/><Relationship Id="rId36" Type="http://schemas.openxmlformats.org/officeDocument/2006/relationships/hyperlink" Target="https://en.wikipedia.org/wiki/Weevils" TargetMode="External"/><Relationship Id="rId10" Type="http://schemas.openxmlformats.org/officeDocument/2006/relationships/hyperlink" Target="https://en.wikipedia.org/wiki/Cell_(biology)" TargetMode="External"/><Relationship Id="rId19" Type="http://schemas.openxmlformats.org/officeDocument/2006/relationships/hyperlink" Target="https://en.wikipedia.org/wiki/Temperate_deciduous_forest" TargetMode="External"/><Relationship Id="rId31" Type="http://schemas.openxmlformats.org/officeDocument/2006/relationships/hyperlink" Target="https://en.wikipedia.org/wiki/Emergence" TargetMode="External"/><Relationship Id="rId44"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n.wikipedia.org/wiki/Population" TargetMode="External"/><Relationship Id="rId22" Type="http://schemas.openxmlformats.org/officeDocument/2006/relationships/hyperlink" Target="https://en.wikipedia.org/wiki/Hot_desert" TargetMode="External"/><Relationship Id="rId27" Type="http://schemas.openxmlformats.org/officeDocument/2006/relationships/hyperlink" Target="https://en.wikipedia.org/wiki/Metabolic_theory_of_ecology" TargetMode="External"/><Relationship Id="rId30" Type="http://schemas.openxmlformats.org/officeDocument/2006/relationships/image" Target="media/image1.gif"/><Relationship Id="rId35" Type="http://schemas.openxmlformats.org/officeDocument/2006/relationships/hyperlink" Target="https://en.wikipedia.org/wiki/Zooplankton" TargetMode="External"/><Relationship Id="rId43"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1E3FBD-4BD0-498F-8160-14B027036EEA}"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FF2570A9-9C94-46C3-B7E6-473EE862E76F}">
      <dgm:prSet phldrT="[Κείμενο]"/>
      <dgm:spPr/>
      <dgm:t>
        <a:bodyPr/>
        <a:lstStyle/>
        <a:p>
          <a:r>
            <a:rPr lang="el-GR"/>
            <a:t>Βασίλης - Μαρία</a:t>
          </a:r>
        </a:p>
      </dgm:t>
    </dgm:pt>
    <dgm:pt modelId="{C71FE34B-FE17-406D-BB1F-402BF6C8ADD6}" type="parTrans" cxnId="{FE21384E-D3F9-4276-A208-D5135FE067B5}">
      <dgm:prSet/>
      <dgm:spPr/>
      <dgm:t>
        <a:bodyPr/>
        <a:lstStyle/>
        <a:p>
          <a:endParaRPr lang="el-GR"/>
        </a:p>
      </dgm:t>
    </dgm:pt>
    <dgm:pt modelId="{051E2B8F-8853-4EE2-B49E-8EBF43A68DA6}" type="sibTrans" cxnId="{FE21384E-D3F9-4276-A208-D5135FE067B5}">
      <dgm:prSet/>
      <dgm:spPr/>
      <dgm:t>
        <a:bodyPr/>
        <a:lstStyle/>
        <a:p>
          <a:endParaRPr lang="el-GR"/>
        </a:p>
      </dgm:t>
    </dgm:pt>
    <dgm:pt modelId="{DC2DE720-B194-4163-9693-0383A64F75B3}">
      <dgm:prSet phldrT="[Κείμενο]"/>
      <dgm:spPr/>
      <dgm:t>
        <a:bodyPr/>
        <a:lstStyle/>
        <a:p>
          <a:r>
            <a:rPr lang="el-GR"/>
            <a:t>Ευγενία - Χρήστος</a:t>
          </a:r>
        </a:p>
      </dgm:t>
    </dgm:pt>
    <dgm:pt modelId="{A36E2DA0-93E3-42AA-AFDF-FB8508DC340B}" type="parTrans" cxnId="{AC832544-45FC-42C6-A19E-9DBAD126290E}">
      <dgm:prSet/>
      <dgm:spPr/>
      <dgm:t>
        <a:bodyPr/>
        <a:lstStyle/>
        <a:p>
          <a:endParaRPr lang="el-GR"/>
        </a:p>
      </dgm:t>
    </dgm:pt>
    <dgm:pt modelId="{3B2E8066-E683-4AE4-AB52-9B4E7436890A}" type="sibTrans" cxnId="{AC832544-45FC-42C6-A19E-9DBAD126290E}">
      <dgm:prSet/>
      <dgm:spPr/>
      <dgm:t>
        <a:bodyPr/>
        <a:lstStyle/>
        <a:p>
          <a:endParaRPr lang="el-GR"/>
        </a:p>
      </dgm:t>
    </dgm:pt>
    <dgm:pt modelId="{14FF5B7C-4A9D-4970-8073-D0CA1BA444DD}">
      <dgm:prSet phldrT="[Κείμενο]"/>
      <dgm:spPr/>
      <dgm:t>
        <a:bodyPr/>
        <a:lstStyle/>
        <a:p>
          <a:r>
            <a:rPr lang="el-GR"/>
            <a:t>Χαρά</a:t>
          </a:r>
        </a:p>
      </dgm:t>
    </dgm:pt>
    <dgm:pt modelId="{B4060AE4-E1FC-48E4-AEDF-2D4FAAE05E25}" type="parTrans" cxnId="{C1EA5713-3E63-4CA6-B61A-C306B0AADD53}">
      <dgm:prSet/>
      <dgm:spPr/>
      <dgm:t>
        <a:bodyPr/>
        <a:lstStyle/>
        <a:p>
          <a:endParaRPr lang="el-GR"/>
        </a:p>
      </dgm:t>
    </dgm:pt>
    <dgm:pt modelId="{F752271F-0732-4588-89D9-CF1968E0BDF6}" type="sibTrans" cxnId="{C1EA5713-3E63-4CA6-B61A-C306B0AADD53}">
      <dgm:prSet/>
      <dgm:spPr/>
      <dgm:t>
        <a:bodyPr/>
        <a:lstStyle/>
        <a:p>
          <a:endParaRPr lang="el-GR"/>
        </a:p>
      </dgm:t>
    </dgm:pt>
    <dgm:pt modelId="{7AC2207D-B8C5-4996-982B-5AF207F37977}">
      <dgm:prSet phldrT="[Κείμενο]"/>
      <dgm:spPr/>
      <dgm:t>
        <a:bodyPr/>
        <a:lstStyle/>
        <a:p>
          <a:r>
            <a:rPr lang="el-GR"/>
            <a:t>Βασίλης</a:t>
          </a:r>
        </a:p>
      </dgm:t>
    </dgm:pt>
    <dgm:pt modelId="{895562D9-ADEC-48F9-8049-298EDE86FBE4}" type="parTrans" cxnId="{29B7D9D6-49BA-4252-9637-5A1D761C0CA6}">
      <dgm:prSet/>
      <dgm:spPr/>
      <dgm:t>
        <a:bodyPr/>
        <a:lstStyle/>
        <a:p>
          <a:endParaRPr lang="el-GR"/>
        </a:p>
      </dgm:t>
    </dgm:pt>
    <dgm:pt modelId="{A445AA49-AE52-4D56-95BF-5FE8FF89A58E}" type="sibTrans" cxnId="{29B7D9D6-49BA-4252-9637-5A1D761C0CA6}">
      <dgm:prSet/>
      <dgm:spPr/>
      <dgm:t>
        <a:bodyPr/>
        <a:lstStyle/>
        <a:p>
          <a:endParaRPr lang="el-GR"/>
        </a:p>
      </dgm:t>
    </dgm:pt>
    <dgm:pt modelId="{19856DC6-B056-4C90-AB52-0E4D22666796}">
      <dgm:prSet phldrT="[Κείμενο]"/>
      <dgm:spPr/>
      <dgm:t>
        <a:bodyPr/>
        <a:lstStyle/>
        <a:p>
          <a:r>
            <a:rPr lang="el-GR"/>
            <a:t>Ελισάβετ</a:t>
          </a:r>
        </a:p>
      </dgm:t>
    </dgm:pt>
    <dgm:pt modelId="{2DD0D1F3-51C7-4676-8FD2-287CC96AE1E8}" type="sibTrans" cxnId="{77C4BFF5-4972-41AB-8AFC-DD6FC0508134}">
      <dgm:prSet/>
      <dgm:spPr/>
      <dgm:t>
        <a:bodyPr/>
        <a:lstStyle/>
        <a:p>
          <a:endParaRPr lang="el-GR"/>
        </a:p>
      </dgm:t>
    </dgm:pt>
    <dgm:pt modelId="{FEA99F18-F4D4-475E-96C6-4078F628DA8B}" type="parTrans" cxnId="{77C4BFF5-4972-41AB-8AFC-DD6FC0508134}">
      <dgm:prSet/>
      <dgm:spPr/>
      <dgm:t>
        <a:bodyPr/>
        <a:lstStyle/>
        <a:p>
          <a:endParaRPr lang="el-GR"/>
        </a:p>
      </dgm:t>
    </dgm:pt>
    <dgm:pt modelId="{D6ADC1F4-28C1-43C1-A5F6-AE774293C2E7}">
      <dgm:prSet phldrT="[Κείμενο]"/>
      <dgm:spPr/>
      <dgm:t>
        <a:bodyPr/>
        <a:lstStyle/>
        <a:p>
          <a:r>
            <a:rPr lang="el-GR"/>
            <a:t>Γιάννης - Δήμητρα</a:t>
          </a:r>
        </a:p>
      </dgm:t>
    </dgm:pt>
    <dgm:pt modelId="{141DEAF5-4C46-45F5-B5E5-625785483B10}" type="sibTrans" cxnId="{31010040-8C8C-4DAE-BFA6-C375DD854BD3}">
      <dgm:prSet/>
      <dgm:spPr/>
      <dgm:t>
        <a:bodyPr/>
        <a:lstStyle/>
        <a:p>
          <a:endParaRPr lang="el-GR"/>
        </a:p>
      </dgm:t>
    </dgm:pt>
    <dgm:pt modelId="{267ED490-E333-4431-BDD1-F21FBF29D57C}" type="parTrans" cxnId="{31010040-8C8C-4DAE-BFA6-C375DD854BD3}">
      <dgm:prSet/>
      <dgm:spPr/>
      <dgm:t>
        <a:bodyPr/>
        <a:lstStyle/>
        <a:p>
          <a:endParaRPr lang="el-GR"/>
        </a:p>
      </dgm:t>
    </dgm:pt>
    <dgm:pt modelId="{DE7B6247-99E4-4473-A753-99F10C154D00}" type="pres">
      <dgm:prSet presAssocID="{171E3FBD-4BD0-498F-8160-14B027036EEA}" presName="hierChild1" presStyleCnt="0">
        <dgm:presLayoutVars>
          <dgm:chPref val="1"/>
          <dgm:dir/>
          <dgm:animOne val="branch"/>
          <dgm:animLvl val="lvl"/>
          <dgm:resizeHandles/>
        </dgm:presLayoutVars>
      </dgm:prSet>
      <dgm:spPr/>
      <dgm:t>
        <a:bodyPr/>
        <a:lstStyle/>
        <a:p>
          <a:endParaRPr lang="el-GR"/>
        </a:p>
      </dgm:t>
    </dgm:pt>
    <dgm:pt modelId="{AD320B5F-998F-4361-B4CC-8CC81426F95A}" type="pres">
      <dgm:prSet presAssocID="{FF2570A9-9C94-46C3-B7E6-473EE862E76F}" presName="hierRoot1" presStyleCnt="0"/>
      <dgm:spPr/>
    </dgm:pt>
    <dgm:pt modelId="{56207C1D-6244-4B41-8856-C80F60BF9751}" type="pres">
      <dgm:prSet presAssocID="{FF2570A9-9C94-46C3-B7E6-473EE862E76F}" presName="composite" presStyleCnt="0"/>
      <dgm:spPr/>
    </dgm:pt>
    <dgm:pt modelId="{5456434C-C9F7-4D76-84DA-8199AEFA2251}" type="pres">
      <dgm:prSet presAssocID="{FF2570A9-9C94-46C3-B7E6-473EE862E76F}" presName="background" presStyleLbl="node0" presStyleIdx="0" presStyleCnt="1"/>
      <dgm:spPr/>
    </dgm:pt>
    <dgm:pt modelId="{24D28102-A0E8-4797-B4E1-5D5E92A91A68}" type="pres">
      <dgm:prSet presAssocID="{FF2570A9-9C94-46C3-B7E6-473EE862E76F}" presName="text" presStyleLbl="fgAcc0" presStyleIdx="0" presStyleCnt="1">
        <dgm:presLayoutVars>
          <dgm:chPref val="3"/>
        </dgm:presLayoutVars>
      </dgm:prSet>
      <dgm:spPr/>
      <dgm:t>
        <a:bodyPr/>
        <a:lstStyle/>
        <a:p>
          <a:endParaRPr lang="el-GR"/>
        </a:p>
      </dgm:t>
    </dgm:pt>
    <dgm:pt modelId="{8351C6E2-D658-439B-9326-C2E3DAB75A8F}" type="pres">
      <dgm:prSet presAssocID="{FF2570A9-9C94-46C3-B7E6-473EE862E76F}" presName="hierChild2" presStyleCnt="0"/>
      <dgm:spPr/>
    </dgm:pt>
    <dgm:pt modelId="{1278874F-C625-4833-9B16-786D9798B370}" type="pres">
      <dgm:prSet presAssocID="{A36E2DA0-93E3-42AA-AFDF-FB8508DC340B}" presName="Name10" presStyleLbl="parChTrans1D2" presStyleIdx="0" presStyleCnt="2"/>
      <dgm:spPr/>
      <dgm:t>
        <a:bodyPr/>
        <a:lstStyle/>
        <a:p>
          <a:endParaRPr lang="el-GR"/>
        </a:p>
      </dgm:t>
    </dgm:pt>
    <dgm:pt modelId="{7949400D-8AA9-4F2B-818F-3A335DD9A126}" type="pres">
      <dgm:prSet presAssocID="{DC2DE720-B194-4163-9693-0383A64F75B3}" presName="hierRoot2" presStyleCnt="0"/>
      <dgm:spPr/>
    </dgm:pt>
    <dgm:pt modelId="{2E9F51CA-D478-49CA-9C9A-20A67BEC303B}" type="pres">
      <dgm:prSet presAssocID="{DC2DE720-B194-4163-9693-0383A64F75B3}" presName="composite2" presStyleCnt="0"/>
      <dgm:spPr/>
    </dgm:pt>
    <dgm:pt modelId="{962290CC-F918-4C81-AB9F-E19C421F5E63}" type="pres">
      <dgm:prSet presAssocID="{DC2DE720-B194-4163-9693-0383A64F75B3}" presName="background2" presStyleLbl="node2" presStyleIdx="0" presStyleCnt="2"/>
      <dgm:spPr/>
    </dgm:pt>
    <dgm:pt modelId="{DBA220F2-3C1A-4098-990F-8F3A423EFA7B}" type="pres">
      <dgm:prSet presAssocID="{DC2DE720-B194-4163-9693-0383A64F75B3}" presName="text2" presStyleLbl="fgAcc2" presStyleIdx="0" presStyleCnt="2">
        <dgm:presLayoutVars>
          <dgm:chPref val="3"/>
        </dgm:presLayoutVars>
      </dgm:prSet>
      <dgm:spPr/>
      <dgm:t>
        <a:bodyPr/>
        <a:lstStyle/>
        <a:p>
          <a:endParaRPr lang="el-GR"/>
        </a:p>
      </dgm:t>
    </dgm:pt>
    <dgm:pt modelId="{AAFA32A8-6B4F-4177-BC13-37BAABDAE69D}" type="pres">
      <dgm:prSet presAssocID="{DC2DE720-B194-4163-9693-0383A64F75B3}" presName="hierChild3" presStyleCnt="0"/>
      <dgm:spPr/>
    </dgm:pt>
    <dgm:pt modelId="{F545C0E5-7688-46FC-84A5-53D0E23F4EDF}" type="pres">
      <dgm:prSet presAssocID="{B4060AE4-E1FC-48E4-AEDF-2D4FAAE05E25}" presName="Name17" presStyleLbl="parChTrans1D3" presStyleIdx="0" presStyleCnt="3"/>
      <dgm:spPr/>
      <dgm:t>
        <a:bodyPr/>
        <a:lstStyle/>
        <a:p>
          <a:endParaRPr lang="el-GR"/>
        </a:p>
      </dgm:t>
    </dgm:pt>
    <dgm:pt modelId="{5BDAE0D3-7F72-4587-9B48-7833CFD66FBC}" type="pres">
      <dgm:prSet presAssocID="{14FF5B7C-4A9D-4970-8073-D0CA1BA444DD}" presName="hierRoot3" presStyleCnt="0"/>
      <dgm:spPr/>
    </dgm:pt>
    <dgm:pt modelId="{B8EE8E67-788A-4311-9B9A-35575CCF1D23}" type="pres">
      <dgm:prSet presAssocID="{14FF5B7C-4A9D-4970-8073-D0CA1BA444DD}" presName="composite3" presStyleCnt="0"/>
      <dgm:spPr/>
    </dgm:pt>
    <dgm:pt modelId="{CEF99549-7B62-42DF-B7E3-DB097F79579D}" type="pres">
      <dgm:prSet presAssocID="{14FF5B7C-4A9D-4970-8073-D0CA1BA444DD}" presName="background3" presStyleLbl="node3" presStyleIdx="0" presStyleCnt="3"/>
      <dgm:spPr/>
    </dgm:pt>
    <dgm:pt modelId="{E5875307-B140-4543-82A8-B2489A5E4EE3}" type="pres">
      <dgm:prSet presAssocID="{14FF5B7C-4A9D-4970-8073-D0CA1BA444DD}" presName="text3" presStyleLbl="fgAcc3" presStyleIdx="0" presStyleCnt="3">
        <dgm:presLayoutVars>
          <dgm:chPref val="3"/>
        </dgm:presLayoutVars>
      </dgm:prSet>
      <dgm:spPr/>
      <dgm:t>
        <a:bodyPr/>
        <a:lstStyle/>
        <a:p>
          <a:endParaRPr lang="el-GR"/>
        </a:p>
      </dgm:t>
    </dgm:pt>
    <dgm:pt modelId="{2A4D4E24-5470-49DC-9A89-5BCCA12BCF2C}" type="pres">
      <dgm:prSet presAssocID="{14FF5B7C-4A9D-4970-8073-D0CA1BA444DD}" presName="hierChild4" presStyleCnt="0"/>
      <dgm:spPr/>
    </dgm:pt>
    <dgm:pt modelId="{A2C37179-9257-402A-9F8C-7A7B8BB494A0}" type="pres">
      <dgm:prSet presAssocID="{895562D9-ADEC-48F9-8049-298EDE86FBE4}" presName="Name17" presStyleLbl="parChTrans1D3" presStyleIdx="1" presStyleCnt="3"/>
      <dgm:spPr/>
      <dgm:t>
        <a:bodyPr/>
        <a:lstStyle/>
        <a:p>
          <a:endParaRPr lang="el-GR"/>
        </a:p>
      </dgm:t>
    </dgm:pt>
    <dgm:pt modelId="{0FC75E4A-2822-4014-91A5-DD9DC8B4FD51}" type="pres">
      <dgm:prSet presAssocID="{7AC2207D-B8C5-4996-982B-5AF207F37977}" presName="hierRoot3" presStyleCnt="0"/>
      <dgm:spPr/>
    </dgm:pt>
    <dgm:pt modelId="{84552247-F438-43E5-8D91-3112920EFA53}" type="pres">
      <dgm:prSet presAssocID="{7AC2207D-B8C5-4996-982B-5AF207F37977}" presName="composite3" presStyleCnt="0"/>
      <dgm:spPr/>
    </dgm:pt>
    <dgm:pt modelId="{F9A8EDB7-B398-4C2F-9FE3-60C4CAB0134B}" type="pres">
      <dgm:prSet presAssocID="{7AC2207D-B8C5-4996-982B-5AF207F37977}" presName="background3" presStyleLbl="node3" presStyleIdx="1" presStyleCnt="3"/>
      <dgm:spPr/>
    </dgm:pt>
    <dgm:pt modelId="{AFD7B0F3-A6FA-44C1-AE1F-B5CB7520CFC2}" type="pres">
      <dgm:prSet presAssocID="{7AC2207D-B8C5-4996-982B-5AF207F37977}" presName="text3" presStyleLbl="fgAcc3" presStyleIdx="1" presStyleCnt="3">
        <dgm:presLayoutVars>
          <dgm:chPref val="3"/>
        </dgm:presLayoutVars>
      </dgm:prSet>
      <dgm:spPr/>
      <dgm:t>
        <a:bodyPr/>
        <a:lstStyle/>
        <a:p>
          <a:endParaRPr lang="el-GR"/>
        </a:p>
      </dgm:t>
    </dgm:pt>
    <dgm:pt modelId="{83F312FC-5695-4052-985C-20F6DD31D08C}" type="pres">
      <dgm:prSet presAssocID="{7AC2207D-B8C5-4996-982B-5AF207F37977}" presName="hierChild4" presStyleCnt="0"/>
      <dgm:spPr/>
    </dgm:pt>
    <dgm:pt modelId="{FA342B7A-F7B4-4122-80CE-77A5E489C175}" type="pres">
      <dgm:prSet presAssocID="{267ED490-E333-4431-BDD1-F21FBF29D57C}" presName="Name10" presStyleLbl="parChTrans1D2" presStyleIdx="1" presStyleCnt="2"/>
      <dgm:spPr/>
      <dgm:t>
        <a:bodyPr/>
        <a:lstStyle/>
        <a:p>
          <a:endParaRPr lang="el-GR"/>
        </a:p>
      </dgm:t>
    </dgm:pt>
    <dgm:pt modelId="{28E9C445-2405-4B66-821B-FA7358878B34}" type="pres">
      <dgm:prSet presAssocID="{D6ADC1F4-28C1-43C1-A5F6-AE774293C2E7}" presName="hierRoot2" presStyleCnt="0"/>
      <dgm:spPr/>
    </dgm:pt>
    <dgm:pt modelId="{A2A3D148-7DA8-4150-B342-EFFF4E35215B}" type="pres">
      <dgm:prSet presAssocID="{D6ADC1F4-28C1-43C1-A5F6-AE774293C2E7}" presName="composite2" presStyleCnt="0"/>
      <dgm:spPr/>
    </dgm:pt>
    <dgm:pt modelId="{F20B8447-98E5-4DC2-8DBB-3525E8414262}" type="pres">
      <dgm:prSet presAssocID="{D6ADC1F4-28C1-43C1-A5F6-AE774293C2E7}" presName="background2" presStyleLbl="node2" presStyleIdx="1" presStyleCnt="2"/>
      <dgm:spPr/>
    </dgm:pt>
    <dgm:pt modelId="{21BBCE63-CE48-4D78-85BB-63CDDA3A0A51}" type="pres">
      <dgm:prSet presAssocID="{D6ADC1F4-28C1-43C1-A5F6-AE774293C2E7}" presName="text2" presStyleLbl="fgAcc2" presStyleIdx="1" presStyleCnt="2">
        <dgm:presLayoutVars>
          <dgm:chPref val="3"/>
        </dgm:presLayoutVars>
      </dgm:prSet>
      <dgm:spPr/>
      <dgm:t>
        <a:bodyPr/>
        <a:lstStyle/>
        <a:p>
          <a:endParaRPr lang="el-GR"/>
        </a:p>
      </dgm:t>
    </dgm:pt>
    <dgm:pt modelId="{5099ACEA-EBEF-44F4-9E61-C012E991084C}" type="pres">
      <dgm:prSet presAssocID="{D6ADC1F4-28C1-43C1-A5F6-AE774293C2E7}" presName="hierChild3" presStyleCnt="0"/>
      <dgm:spPr/>
    </dgm:pt>
    <dgm:pt modelId="{F93699F1-DE92-4B89-B410-483912019A48}" type="pres">
      <dgm:prSet presAssocID="{FEA99F18-F4D4-475E-96C6-4078F628DA8B}" presName="Name17" presStyleLbl="parChTrans1D3" presStyleIdx="2" presStyleCnt="3"/>
      <dgm:spPr/>
      <dgm:t>
        <a:bodyPr/>
        <a:lstStyle/>
        <a:p>
          <a:endParaRPr lang="el-GR"/>
        </a:p>
      </dgm:t>
    </dgm:pt>
    <dgm:pt modelId="{BCA1CC15-BFCF-4EAC-8853-9B4FB1D3B341}" type="pres">
      <dgm:prSet presAssocID="{19856DC6-B056-4C90-AB52-0E4D22666796}" presName="hierRoot3" presStyleCnt="0"/>
      <dgm:spPr/>
    </dgm:pt>
    <dgm:pt modelId="{BFB480DF-041A-4601-BCFB-AE7DABEBDBD4}" type="pres">
      <dgm:prSet presAssocID="{19856DC6-B056-4C90-AB52-0E4D22666796}" presName="composite3" presStyleCnt="0"/>
      <dgm:spPr/>
    </dgm:pt>
    <dgm:pt modelId="{087E67B4-49B7-436D-818C-124EF296B741}" type="pres">
      <dgm:prSet presAssocID="{19856DC6-B056-4C90-AB52-0E4D22666796}" presName="background3" presStyleLbl="node3" presStyleIdx="2" presStyleCnt="3"/>
      <dgm:spPr/>
    </dgm:pt>
    <dgm:pt modelId="{1CF7FBA0-FB23-4676-AED4-941F000C4648}" type="pres">
      <dgm:prSet presAssocID="{19856DC6-B056-4C90-AB52-0E4D22666796}" presName="text3" presStyleLbl="fgAcc3" presStyleIdx="2" presStyleCnt="3">
        <dgm:presLayoutVars>
          <dgm:chPref val="3"/>
        </dgm:presLayoutVars>
      </dgm:prSet>
      <dgm:spPr/>
      <dgm:t>
        <a:bodyPr/>
        <a:lstStyle/>
        <a:p>
          <a:endParaRPr lang="el-GR"/>
        </a:p>
      </dgm:t>
    </dgm:pt>
    <dgm:pt modelId="{CC17B67D-FFEB-41B0-B45D-0560B501DDF1}" type="pres">
      <dgm:prSet presAssocID="{19856DC6-B056-4C90-AB52-0E4D22666796}" presName="hierChild4" presStyleCnt="0"/>
      <dgm:spPr/>
    </dgm:pt>
  </dgm:ptLst>
  <dgm:cxnLst>
    <dgm:cxn modelId="{C39C7419-652D-47D8-8715-9FAFF95F343F}" type="presOf" srcId="{171E3FBD-4BD0-498F-8160-14B027036EEA}" destId="{DE7B6247-99E4-4473-A753-99F10C154D00}" srcOrd="0" destOrd="0" presId="urn:microsoft.com/office/officeart/2005/8/layout/hierarchy1"/>
    <dgm:cxn modelId="{D7A5451F-EEF0-4AA8-A9E6-BD3FF07937D8}" type="presOf" srcId="{FEA99F18-F4D4-475E-96C6-4078F628DA8B}" destId="{F93699F1-DE92-4B89-B410-483912019A48}" srcOrd="0" destOrd="0" presId="urn:microsoft.com/office/officeart/2005/8/layout/hierarchy1"/>
    <dgm:cxn modelId="{753DEF44-0E46-4D7A-B233-98E39901405F}" type="presOf" srcId="{14FF5B7C-4A9D-4970-8073-D0CA1BA444DD}" destId="{E5875307-B140-4543-82A8-B2489A5E4EE3}" srcOrd="0" destOrd="0" presId="urn:microsoft.com/office/officeart/2005/8/layout/hierarchy1"/>
    <dgm:cxn modelId="{E865C750-3466-4994-9271-6CC0D2A345CE}" type="presOf" srcId="{FF2570A9-9C94-46C3-B7E6-473EE862E76F}" destId="{24D28102-A0E8-4797-B4E1-5D5E92A91A68}" srcOrd="0" destOrd="0" presId="urn:microsoft.com/office/officeart/2005/8/layout/hierarchy1"/>
    <dgm:cxn modelId="{29B7D9D6-49BA-4252-9637-5A1D761C0CA6}" srcId="{DC2DE720-B194-4163-9693-0383A64F75B3}" destId="{7AC2207D-B8C5-4996-982B-5AF207F37977}" srcOrd="1" destOrd="0" parTransId="{895562D9-ADEC-48F9-8049-298EDE86FBE4}" sibTransId="{A445AA49-AE52-4D56-95BF-5FE8FF89A58E}"/>
    <dgm:cxn modelId="{D5365EAA-DD70-4278-A99B-6EFC5EAF83C9}" type="presOf" srcId="{895562D9-ADEC-48F9-8049-298EDE86FBE4}" destId="{A2C37179-9257-402A-9F8C-7A7B8BB494A0}" srcOrd="0" destOrd="0" presId="urn:microsoft.com/office/officeart/2005/8/layout/hierarchy1"/>
    <dgm:cxn modelId="{77C4BFF5-4972-41AB-8AFC-DD6FC0508134}" srcId="{D6ADC1F4-28C1-43C1-A5F6-AE774293C2E7}" destId="{19856DC6-B056-4C90-AB52-0E4D22666796}" srcOrd="0" destOrd="0" parTransId="{FEA99F18-F4D4-475E-96C6-4078F628DA8B}" sibTransId="{2DD0D1F3-51C7-4676-8FD2-287CC96AE1E8}"/>
    <dgm:cxn modelId="{DD6BD7AE-7C41-4E6C-8B96-5AF994DC39C9}" type="presOf" srcId="{B4060AE4-E1FC-48E4-AEDF-2D4FAAE05E25}" destId="{F545C0E5-7688-46FC-84A5-53D0E23F4EDF}" srcOrd="0" destOrd="0" presId="urn:microsoft.com/office/officeart/2005/8/layout/hierarchy1"/>
    <dgm:cxn modelId="{ACFDC9EA-C67F-42E8-A6A1-8A0E02E7D517}" type="presOf" srcId="{267ED490-E333-4431-BDD1-F21FBF29D57C}" destId="{FA342B7A-F7B4-4122-80CE-77A5E489C175}" srcOrd="0" destOrd="0" presId="urn:microsoft.com/office/officeart/2005/8/layout/hierarchy1"/>
    <dgm:cxn modelId="{C96C6E6A-BB20-432E-BE17-403D0FB523F1}" type="presOf" srcId="{D6ADC1F4-28C1-43C1-A5F6-AE774293C2E7}" destId="{21BBCE63-CE48-4D78-85BB-63CDDA3A0A51}" srcOrd="0" destOrd="0" presId="urn:microsoft.com/office/officeart/2005/8/layout/hierarchy1"/>
    <dgm:cxn modelId="{1EB92200-8973-49CB-A198-19F03773AC67}" type="presOf" srcId="{A36E2DA0-93E3-42AA-AFDF-FB8508DC340B}" destId="{1278874F-C625-4833-9B16-786D9798B370}" srcOrd="0" destOrd="0" presId="urn:microsoft.com/office/officeart/2005/8/layout/hierarchy1"/>
    <dgm:cxn modelId="{F38E3BA3-D7AA-4BAA-9EC5-83788E60757F}" type="presOf" srcId="{DC2DE720-B194-4163-9693-0383A64F75B3}" destId="{DBA220F2-3C1A-4098-990F-8F3A423EFA7B}" srcOrd="0" destOrd="0" presId="urn:microsoft.com/office/officeart/2005/8/layout/hierarchy1"/>
    <dgm:cxn modelId="{FE21384E-D3F9-4276-A208-D5135FE067B5}" srcId="{171E3FBD-4BD0-498F-8160-14B027036EEA}" destId="{FF2570A9-9C94-46C3-B7E6-473EE862E76F}" srcOrd="0" destOrd="0" parTransId="{C71FE34B-FE17-406D-BB1F-402BF6C8ADD6}" sibTransId="{051E2B8F-8853-4EE2-B49E-8EBF43A68DA6}"/>
    <dgm:cxn modelId="{C1EA5713-3E63-4CA6-B61A-C306B0AADD53}" srcId="{DC2DE720-B194-4163-9693-0383A64F75B3}" destId="{14FF5B7C-4A9D-4970-8073-D0CA1BA444DD}" srcOrd="0" destOrd="0" parTransId="{B4060AE4-E1FC-48E4-AEDF-2D4FAAE05E25}" sibTransId="{F752271F-0732-4588-89D9-CF1968E0BDF6}"/>
    <dgm:cxn modelId="{F72612D3-336F-405D-8708-FA55F2482EFA}" type="presOf" srcId="{7AC2207D-B8C5-4996-982B-5AF207F37977}" destId="{AFD7B0F3-A6FA-44C1-AE1F-B5CB7520CFC2}" srcOrd="0" destOrd="0" presId="urn:microsoft.com/office/officeart/2005/8/layout/hierarchy1"/>
    <dgm:cxn modelId="{AC832544-45FC-42C6-A19E-9DBAD126290E}" srcId="{FF2570A9-9C94-46C3-B7E6-473EE862E76F}" destId="{DC2DE720-B194-4163-9693-0383A64F75B3}" srcOrd="0" destOrd="0" parTransId="{A36E2DA0-93E3-42AA-AFDF-FB8508DC340B}" sibTransId="{3B2E8066-E683-4AE4-AB52-9B4E7436890A}"/>
    <dgm:cxn modelId="{31010040-8C8C-4DAE-BFA6-C375DD854BD3}" srcId="{FF2570A9-9C94-46C3-B7E6-473EE862E76F}" destId="{D6ADC1F4-28C1-43C1-A5F6-AE774293C2E7}" srcOrd="1" destOrd="0" parTransId="{267ED490-E333-4431-BDD1-F21FBF29D57C}" sibTransId="{141DEAF5-4C46-45F5-B5E5-625785483B10}"/>
    <dgm:cxn modelId="{E253CBC6-D1B7-4CE6-8017-615B6B80AFAC}" type="presOf" srcId="{19856DC6-B056-4C90-AB52-0E4D22666796}" destId="{1CF7FBA0-FB23-4676-AED4-941F000C4648}" srcOrd="0" destOrd="0" presId="urn:microsoft.com/office/officeart/2005/8/layout/hierarchy1"/>
    <dgm:cxn modelId="{CD42F003-A189-4A61-8297-ED45CA1A318A}" type="presParOf" srcId="{DE7B6247-99E4-4473-A753-99F10C154D00}" destId="{AD320B5F-998F-4361-B4CC-8CC81426F95A}" srcOrd="0" destOrd="0" presId="urn:microsoft.com/office/officeart/2005/8/layout/hierarchy1"/>
    <dgm:cxn modelId="{BA354A09-C3C3-4D36-8838-76B57030B98A}" type="presParOf" srcId="{AD320B5F-998F-4361-B4CC-8CC81426F95A}" destId="{56207C1D-6244-4B41-8856-C80F60BF9751}" srcOrd="0" destOrd="0" presId="urn:microsoft.com/office/officeart/2005/8/layout/hierarchy1"/>
    <dgm:cxn modelId="{BF54F7E8-8B88-421A-9943-52ED4F54051A}" type="presParOf" srcId="{56207C1D-6244-4B41-8856-C80F60BF9751}" destId="{5456434C-C9F7-4D76-84DA-8199AEFA2251}" srcOrd="0" destOrd="0" presId="urn:microsoft.com/office/officeart/2005/8/layout/hierarchy1"/>
    <dgm:cxn modelId="{B2CFE17A-D82D-4A80-A7BB-B9A940FD6FA1}" type="presParOf" srcId="{56207C1D-6244-4B41-8856-C80F60BF9751}" destId="{24D28102-A0E8-4797-B4E1-5D5E92A91A68}" srcOrd="1" destOrd="0" presId="urn:microsoft.com/office/officeart/2005/8/layout/hierarchy1"/>
    <dgm:cxn modelId="{E93D3B4D-A89D-4C0E-94C9-DE2A495CD1A6}" type="presParOf" srcId="{AD320B5F-998F-4361-B4CC-8CC81426F95A}" destId="{8351C6E2-D658-439B-9326-C2E3DAB75A8F}" srcOrd="1" destOrd="0" presId="urn:microsoft.com/office/officeart/2005/8/layout/hierarchy1"/>
    <dgm:cxn modelId="{8A04822C-EA3B-41E7-A369-5EF599685261}" type="presParOf" srcId="{8351C6E2-D658-439B-9326-C2E3DAB75A8F}" destId="{1278874F-C625-4833-9B16-786D9798B370}" srcOrd="0" destOrd="0" presId="urn:microsoft.com/office/officeart/2005/8/layout/hierarchy1"/>
    <dgm:cxn modelId="{83A42683-FD8E-45F4-8BCC-ACD736E54FB0}" type="presParOf" srcId="{8351C6E2-D658-439B-9326-C2E3DAB75A8F}" destId="{7949400D-8AA9-4F2B-818F-3A335DD9A126}" srcOrd="1" destOrd="0" presId="urn:microsoft.com/office/officeart/2005/8/layout/hierarchy1"/>
    <dgm:cxn modelId="{305A8D3C-299B-4891-8490-737B88B59BA5}" type="presParOf" srcId="{7949400D-8AA9-4F2B-818F-3A335DD9A126}" destId="{2E9F51CA-D478-49CA-9C9A-20A67BEC303B}" srcOrd="0" destOrd="0" presId="urn:microsoft.com/office/officeart/2005/8/layout/hierarchy1"/>
    <dgm:cxn modelId="{94C33E3C-6889-40A1-B38B-5284F35930A4}" type="presParOf" srcId="{2E9F51CA-D478-49CA-9C9A-20A67BEC303B}" destId="{962290CC-F918-4C81-AB9F-E19C421F5E63}" srcOrd="0" destOrd="0" presId="urn:microsoft.com/office/officeart/2005/8/layout/hierarchy1"/>
    <dgm:cxn modelId="{94456E29-A964-4102-BA5E-430C82D577AF}" type="presParOf" srcId="{2E9F51CA-D478-49CA-9C9A-20A67BEC303B}" destId="{DBA220F2-3C1A-4098-990F-8F3A423EFA7B}" srcOrd="1" destOrd="0" presId="urn:microsoft.com/office/officeart/2005/8/layout/hierarchy1"/>
    <dgm:cxn modelId="{6E7C535C-7643-4192-A95F-D8C69F1ADB41}" type="presParOf" srcId="{7949400D-8AA9-4F2B-818F-3A335DD9A126}" destId="{AAFA32A8-6B4F-4177-BC13-37BAABDAE69D}" srcOrd="1" destOrd="0" presId="urn:microsoft.com/office/officeart/2005/8/layout/hierarchy1"/>
    <dgm:cxn modelId="{B452C23B-1ED2-4D7F-B5D2-75144B5279F3}" type="presParOf" srcId="{AAFA32A8-6B4F-4177-BC13-37BAABDAE69D}" destId="{F545C0E5-7688-46FC-84A5-53D0E23F4EDF}" srcOrd="0" destOrd="0" presId="urn:microsoft.com/office/officeart/2005/8/layout/hierarchy1"/>
    <dgm:cxn modelId="{EDF3F574-D04D-4DCC-A8F5-46A6C4633E7C}" type="presParOf" srcId="{AAFA32A8-6B4F-4177-BC13-37BAABDAE69D}" destId="{5BDAE0D3-7F72-4587-9B48-7833CFD66FBC}" srcOrd="1" destOrd="0" presId="urn:microsoft.com/office/officeart/2005/8/layout/hierarchy1"/>
    <dgm:cxn modelId="{371F7B7B-FED8-45C3-8E6C-74CE4155DDA8}" type="presParOf" srcId="{5BDAE0D3-7F72-4587-9B48-7833CFD66FBC}" destId="{B8EE8E67-788A-4311-9B9A-35575CCF1D23}" srcOrd="0" destOrd="0" presId="urn:microsoft.com/office/officeart/2005/8/layout/hierarchy1"/>
    <dgm:cxn modelId="{1FD385A8-1D0B-4F21-99A6-DBD0C856FB2F}" type="presParOf" srcId="{B8EE8E67-788A-4311-9B9A-35575CCF1D23}" destId="{CEF99549-7B62-42DF-B7E3-DB097F79579D}" srcOrd="0" destOrd="0" presId="urn:microsoft.com/office/officeart/2005/8/layout/hierarchy1"/>
    <dgm:cxn modelId="{B9AF9D47-3C44-41D7-BCC0-BC7854519FC8}" type="presParOf" srcId="{B8EE8E67-788A-4311-9B9A-35575CCF1D23}" destId="{E5875307-B140-4543-82A8-B2489A5E4EE3}" srcOrd="1" destOrd="0" presId="urn:microsoft.com/office/officeart/2005/8/layout/hierarchy1"/>
    <dgm:cxn modelId="{B4EAC8AE-6F96-455B-80B1-FE584E566D56}" type="presParOf" srcId="{5BDAE0D3-7F72-4587-9B48-7833CFD66FBC}" destId="{2A4D4E24-5470-49DC-9A89-5BCCA12BCF2C}" srcOrd="1" destOrd="0" presId="urn:microsoft.com/office/officeart/2005/8/layout/hierarchy1"/>
    <dgm:cxn modelId="{B59295D2-D8E0-40BE-8FFD-3674A75D1405}" type="presParOf" srcId="{AAFA32A8-6B4F-4177-BC13-37BAABDAE69D}" destId="{A2C37179-9257-402A-9F8C-7A7B8BB494A0}" srcOrd="2" destOrd="0" presId="urn:microsoft.com/office/officeart/2005/8/layout/hierarchy1"/>
    <dgm:cxn modelId="{A3841AAC-254C-4E6F-B684-0F2756B693E8}" type="presParOf" srcId="{AAFA32A8-6B4F-4177-BC13-37BAABDAE69D}" destId="{0FC75E4A-2822-4014-91A5-DD9DC8B4FD51}" srcOrd="3" destOrd="0" presId="urn:microsoft.com/office/officeart/2005/8/layout/hierarchy1"/>
    <dgm:cxn modelId="{200A47FF-512C-4ECE-8EA3-E3E2F0C29DB6}" type="presParOf" srcId="{0FC75E4A-2822-4014-91A5-DD9DC8B4FD51}" destId="{84552247-F438-43E5-8D91-3112920EFA53}" srcOrd="0" destOrd="0" presId="urn:microsoft.com/office/officeart/2005/8/layout/hierarchy1"/>
    <dgm:cxn modelId="{5F0C0339-E8CE-41BB-B792-86FFD6167009}" type="presParOf" srcId="{84552247-F438-43E5-8D91-3112920EFA53}" destId="{F9A8EDB7-B398-4C2F-9FE3-60C4CAB0134B}" srcOrd="0" destOrd="0" presId="urn:microsoft.com/office/officeart/2005/8/layout/hierarchy1"/>
    <dgm:cxn modelId="{31D13C36-08BF-470F-8E4A-41D710BAA6A5}" type="presParOf" srcId="{84552247-F438-43E5-8D91-3112920EFA53}" destId="{AFD7B0F3-A6FA-44C1-AE1F-B5CB7520CFC2}" srcOrd="1" destOrd="0" presId="urn:microsoft.com/office/officeart/2005/8/layout/hierarchy1"/>
    <dgm:cxn modelId="{1D4ED386-A471-4EC8-8B9E-12046DFD2060}" type="presParOf" srcId="{0FC75E4A-2822-4014-91A5-DD9DC8B4FD51}" destId="{83F312FC-5695-4052-985C-20F6DD31D08C}" srcOrd="1" destOrd="0" presId="urn:microsoft.com/office/officeart/2005/8/layout/hierarchy1"/>
    <dgm:cxn modelId="{91D65114-098C-46BC-B4B3-D7AE1672979C}" type="presParOf" srcId="{8351C6E2-D658-439B-9326-C2E3DAB75A8F}" destId="{FA342B7A-F7B4-4122-80CE-77A5E489C175}" srcOrd="2" destOrd="0" presId="urn:microsoft.com/office/officeart/2005/8/layout/hierarchy1"/>
    <dgm:cxn modelId="{23703019-2417-4EB1-8469-B5189289D644}" type="presParOf" srcId="{8351C6E2-D658-439B-9326-C2E3DAB75A8F}" destId="{28E9C445-2405-4B66-821B-FA7358878B34}" srcOrd="3" destOrd="0" presId="urn:microsoft.com/office/officeart/2005/8/layout/hierarchy1"/>
    <dgm:cxn modelId="{E8D9A139-D63B-4BAC-BA38-896C133018F3}" type="presParOf" srcId="{28E9C445-2405-4B66-821B-FA7358878B34}" destId="{A2A3D148-7DA8-4150-B342-EFFF4E35215B}" srcOrd="0" destOrd="0" presId="urn:microsoft.com/office/officeart/2005/8/layout/hierarchy1"/>
    <dgm:cxn modelId="{0A61BAF4-9E4A-4783-87F5-CE07C56E4A5F}" type="presParOf" srcId="{A2A3D148-7DA8-4150-B342-EFFF4E35215B}" destId="{F20B8447-98E5-4DC2-8DBB-3525E8414262}" srcOrd="0" destOrd="0" presId="urn:microsoft.com/office/officeart/2005/8/layout/hierarchy1"/>
    <dgm:cxn modelId="{47E7CCFD-3CCA-4B59-BB9B-A10EBCD32581}" type="presParOf" srcId="{A2A3D148-7DA8-4150-B342-EFFF4E35215B}" destId="{21BBCE63-CE48-4D78-85BB-63CDDA3A0A51}" srcOrd="1" destOrd="0" presId="urn:microsoft.com/office/officeart/2005/8/layout/hierarchy1"/>
    <dgm:cxn modelId="{42444C2F-5575-43E6-A968-6CB651E40968}" type="presParOf" srcId="{28E9C445-2405-4B66-821B-FA7358878B34}" destId="{5099ACEA-EBEF-44F4-9E61-C012E991084C}" srcOrd="1" destOrd="0" presId="urn:microsoft.com/office/officeart/2005/8/layout/hierarchy1"/>
    <dgm:cxn modelId="{16A6A927-74E5-4CF6-BDF1-1D82769EBBF3}" type="presParOf" srcId="{5099ACEA-EBEF-44F4-9E61-C012E991084C}" destId="{F93699F1-DE92-4B89-B410-483912019A48}" srcOrd="0" destOrd="0" presId="urn:microsoft.com/office/officeart/2005/8/layout/hierarchy1"/>
    <dgm:cxn modelId="{2AD1AA76-2ECB-477B-B841-37B5BB64D838}" type="presParOf" srcId="{5099ACEA-EBEF-44F4-9E61-C012E991084C}" destId="{BCA1CC15-BFCF-4EAC-8853-9B4FB1D3B341}" srcOrd="1" destOrd="0" presId="urn:microsoft.com/office/officeart/2005/8/layout/hierarchy1"/>
    <dgm:cxn modelId="{C1AB4FB8-FEB0-4359-856D-D401415B0736}" type="presParOf" srcId="{BCA1CC15-BFCF-4EAC-8853-9B4FB1D3B341}" destId="{BFB480DF-041A-4601-BCFB-AE7DABEBDBD4}" srcOrd="0" destOrd="0" presId="urn:microsoft.com/office/officeart/2005/8/layout/hierarchy1"/>
    <dgm:cxn modelId="{CD284C20-8335-4D50-B4EA-59BAD425CC83}" type="presParOf" srcId="{BFB480DF-041A-4601-BCFB-AE7DABEBDBD4}" destId="{087E67B4-49B7-436D-818C-124EF296B741}" srcOrd="0" destOrd="0" presId="urn:microsoft.com/office/officeart/2005/8/layout/hierarchy1"/>
    <dgm:cxn modelId="{A84DCEAA-93EE-4305-B75B-9ADDE070A339}" type="presParOf" srcId="{BFB480DF-041A-4601-BCFB-AE7DABEBDBD4}" destId="{1CF7FBA0-FB23-4676-AED4-941F000C4648}" srcOrd="1" destOrd="0" presId="urn:microsoft.com/office/officeart/2005/8/layout/hierarchy1"/>
    <dgm:cxn modelId="{BDB9B6EB-E001-414E-9BF4-74DF402A38C3}" type="presParOf" srcId="{BCA1CC15-BFCF-4EAC-8853-9B4FB1D3B341}" destId="{CC17B67D-FFEB-41B0-B45D-0560B501DDF1}" srcOrd="1" destOrd="0" presId="urn:microsoft.com/office/officeart/2005/8/layout/hierarchy1"/>
  </dgm:cxnLst>
  <dgm:bg/>
  <dgm:whole/>
  <dgm:extLst>
    <a:ext uri="http://schemas.microsoft.com/office/drawing/2008/diagram">
      <dsp:dataModelExt xmlns:dsp="http://schemas.microsoft.com/office/drawing/2008/diagram" xmlns="" relId="rId4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93699F1-DE92-4B89-B410-483912019A48}">
      <dsp:nvSpPr>
        <dsp:cNvPr id="0" name=""/>
        <dsp:cNvSpPr/>
      </dsp:nvSpPr>
      <dsp:spPr>
        <a:xfrm>
          <a:off x="4137660" y="1926983"/>
          <a:ext cx="91440" cy="359016"/>
        </a:xfrm>
        <a:custGeom>
          <a:avLst/>
          <a:gdLst/>
          <a:ahLst/>
          <a:cxnLst/>
          <a:rect l="0" t="0" r="0" b="0"/>
          <a:pathLst>
            <a:path>
              <a:moveTo>
                <a:pt x="45720" y="0"/>
              </a:moveTo>
              <a:lnTo>
                <a:pt x="45720" y="359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342B7A-F7B4-4122-80CE-77A5E489C175}">
      <dsp:nvSpPr>
        <dsp:cNvPr id="0" name=""/>
        <dsp:cNvSpPr/>
      </dsp:nvSpPr>
      <dsp:spPr>
        <a:xfrm>
          <a:off x="3051810" y="784098"/>
          <a:ext cx="1131569" cy="359016"/>
        </a:xfrm>
        <a:custGeom>
          <a:avLst/>
          <a:gdLst/>
          <a:ahLst/>
          <a:cxnLst/>
          <a:rect l="0" t="0" r="0" b="0"/>
          <a:pathLst>
            <a:path>
              <a:moveTo>
                <a:pt x="0" y="0"/>
              </a:moveTo>
              <a:lnTo>
                <a:pt x="0" y="244659"/>
              </a:lnTo>
              <a:lnTo>
                <a:pt x="1131569" y="244659"/>
              </a:lnTo>
              <a:lnTo>
                <a:pt x="1131569" y="3590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C37179-9257-402A-9F8C-7A7B8BB494A0}">
      <dsp:nvSpPr>
        <dsp:cNvPr id="0" name=""/>
        <dsp:cNvSpPr/>
      </dsp:nvSpPr>
      <dsp:spPr>
        <a:xfrm>
          <a:off x="1920240" y="1926983"/>
          <a:ext cx="754380" cy="359016"/>
        </a:xfrm>
        <a:custGeom>
          <a:avLst/>
          <a:gdLst/>
          <a:ahLst/>
          <a:cxnLst/>
          <a:rect l="0" t="0" r="0" b="0"/>
          <a:pathLst>
            <a:path>
              <a:moveTo>
                <a:pt x="0" y="0"/>
              </a:moveTo>
              <a:lnTo>
                <a:pt x="0" y="244659"/>
              </a:lnTo>
              <a:lnTo>
                <a:pt x="754380" y="244659"/>
              </a:lnTo>
              <a:lnTo>
                <a:pt x="754380" y="359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545C0E5-7688-46FC-84A5-53D0E23F4EDF}">
      <dsp:nvSpPr>
        <dsp:cNvPr id="0" name=""/>
        <dsp:cNvSpPr/>
      </dsp:nvSpPr>
      <dsp:spPr>
        <a:xfrm>
          <a:off x="1165860" y="1926983"/>
          <a:ext cx="754380" cy="359016"/>
        </a:xfrm>
        <a:custGeom>
          <a:avLst/>
          <a:gdLst/>
          <a:ahLst/>
          <a:cxnLst/>
          <a:rect l="0" t="0" r="0" b="0"/>
          <a:pathLst>
            <a:path>
              <a:moveTo>
                <a:pt x="754380" y="0"/>
              </a:moveTo>
              <a:lnTo>
                <a:pt x="754380" y="244659"/>
              </a:lnTo>
              <a:lnTo>
                <a:pt x="0" y="244659"/>
              </a:lnTo>
              <a:lnTo>
                <a:pt x="0" y="359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78874F-C625-4833-9B16-786D9798B370}">
      <dsp:nvSpPr>
        <dsp:cNvPr id="0" name=""/>
        <dsp:cNvSpPr/>
      </dsp:nvSpPr>
      <dsp:spPr>
        <a:xfrm>
          <a:off x="1920240" y="784098"/>
          <a:ext cx="1131570" cy="359016"/>
        </a:xfrm>
        <a:custGeom>
          <a:avLst/>
          <a:gdLst/>
          <a:ahLst/>
          <a:cxnLst/>
          <a:rect l="0" t="0" r="0" b="0"/>
          <a:pathLst>
            <a:path>
              <a:moveTo>
                <a:pt x="1131570" y="0"/>
              </a:moveTo>
              <a:lnTo>
                <a:pt x="1131570" y="244659"/>
              </a:lnTo>
              <a:lnTo>
                <a:pt x="0" y="244659"/>
              </a:lnTo>
              <a:lnTo>
                <a:pt x="0" y="3590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56434C-C9F7-4D76-84DA-8199AEFA2251}">
      <dsp:nvSpPr>
        <dsp:cNvPr id="0" name=""/>
        <dsp:cNvSpPr/>
      </dsp:nvSpPr>
      <dsp:spPr>
        <a:xfrm>
          <a:off x="2434590" y="228"/>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4D28102-A0E8-4797-B4E1-5D5E92A91A68}">
      <dsp:nvSpPr>
        <dsp:cNvPr id="0" name=""/>
        <dsp:cNvSpPr/>
      </dsp:nvSpPr>
      <dsp:spPr>
        <a:xfrm>
          <a:off x="2571750" y="130530"/>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l-GR" sz="2000" kern="1200"/>
            <a:t>Βασίλης - Μαρία</a:t>
          </a:r>
        </a:p>
      </dsp:txBody>
      <dsp:txXfrm>
        <a:off x="2571750" y="130530"/>
        <a:ext cx="1234440" cy="783869"/>
      </dsp:txXfrm>
    </dsp:sp>
    <dsp:sp modelId="{962290CC-F918-4C81-AB9F-E19C421F5E63}">
      <dsp:nvSpPr>
        <dsp:cNvPr id="0" name=""/>
        <dsp:cNvSpPr/>
      </dsp:nvSpPr>
      <dsp:spPr>
        <a:xfrm>
          <a:off x="1303020" y="1143114"/>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BA220F2-3C1A-4098-990F-8F3A423EFA7B}">
      <dsp:nvSpPr>
        <dsp:cNvPr id="0" name=""/>
        <dsp:cNvSpPr/>
      </dsp:nvSpPr>
      <dsp:spPr>
        <a:xfrm>
          <a:off x="1440180" y="1273416"/>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l-GR" sz="2000" kern="1200"/>
            <a:t>Ευγενία - Χρήστος</a:t>
          </a:r>
        </a:p>
      </dsp:txBody>
      <dsp:txXfrm>
        <a:off x="1440180" y="1273416"/>
        <a:ext cx="1234440" cy="783869"/>
      </dsp:txXfrm>
    </dsp:sp>
    <dsp:sp modelId="{CEF99549-7B62-42DF-B7E3-DB097F79579D}">
      <dsp:nvSpPr>
        <dsp:cNvPr id="0" name=""/>
        <dsp:cNvSpPr/>
      </dsp:nvSpPr>
      <dsp:spPr>
        <a:xfrm>
          <a:off x="548639" y="2285999"/>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5875307-B140-4543-82A8-B2489A5E4EE3}">
      <dsp:nvSpPr>
        <dsp:cNvPr id="0" name=""/>
        <dsp:cNvSpPr/>
      </dsp:nvSpPr>
      <dsp:spPr>
        <a:xfrm>
          <a:off x="685799" y="2416301"/>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l-GR" sz="2000" kern="1200"/>
            <a:t>Χαρά</a:t>
          </a:r>
        </a:p>
      </dsp:txBody>
      <dsp:txXfrm>
        <a:off x="685799" y="2416301"/>
        <a:ext cx="1234440" cy="783869"/>
      </dsp:txXfrm>
    </dsp:sp>
    <dsp:sp modelId="{F9A8EDB7-B398-4C2F-9FE3-60C4CAB0134B}">
      <dsp:nvSpPr>
        <dsp:cNvPr id="0" name=""/>
        <dsp:cNvSpPr/>
      </dsp:nvSpPr>
      <dsp:spPr>
        <a:xfrm>
          <a:off x="2057400" y="2285999"/>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FD7B0F3-A6FA-44C1-AE1F-B5CB7520CFC2}">
      <dsp:nvSpPr>
        <dsp:cNvPr id="0" name=""/>
        <dsp:cNvSpPr/>
      </dsp:nvSpPr>
      <dsp:spPr>
        <a:xfrm>
          <a:off x="2194560" y="2416301"/>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l-GR" sz="2000" kern="1200"/>
            <a:t>Βασίλης</a:t>
          </a:r>
        </a:p>
      </dsp:txBody>
      <dsp:txXfrm>
        <a:off x="2194560" y="2416301"/>
        <a:ext cx="1234440" cy="783869"/>
      </dsp:txXfrm>
    </dsp:sp>
    <dsp:sp modelId="{F20B8447-98E5-4DC2-8DBB-3525E8414262}">
      <dsp:nvSpPr>
        <dsp:cNvPr id="0" name=""/>
        <dsp:cNvSpPr/>
      </dsp:nvSpPr>
      <dsp:spPr>
        <a:xfrm>
          <a:off x="3566160" y="1143114"/>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1BBCE63-CE48-4D78-85BB-63CDDA3A0A51}">
      <dsp:nvSpPr>
        <dsp:cNvPr id="0" name=""/>
        <dsp:cNvSpPr/>
      </dsp:nvSpPr>
      <dsp:spPr>
        <a:xfrm>
          <a:off x="3703320" y="1273416"/>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l-GR" sz="2000" kern="1200"/>
            <a:t>Γιάννης - Δήμητρα</a:t>
          </a:r>
        </a:p>
      </dsp:txBody>
      <dsp:txXfrm>
        <a:off x="3703320" y="1273416"/>
        <a:ext cx="1234440" cy="783869"/>
      </dsp:txXfrm>
    </dsp:sp>
    <dsp:sp modelId="{087E67B4-49B7-436D-818C-124EF296B741}">
      <dsp:nvSpPr>
        <dsp:cNvPr id="0" name=""/>
        <dsp:cNvSpPr/>
      </dsp:nvSpPr>
      <dsp:spPr>
        <a:xfrm>
          <a:off x="3566160" y="2285999"/>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CF7FBA0-FB23-4676-AED4-941F000C4648}">
      <dsp:nvSpPr>
        <dsp:cNvPr id="0" name=""/>
        <dsp:cNvSpPr/>
      </dsp:nvSpPr>
      <dsp:spPr>
        <a:xfrm>
          <a:off x="3703320" y="2416301"/>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l-GR" sz="2000" kern="1200"/>
            <a:t>Ελισάβετ</a:t>
          </a:r>
        </a:p>
      </dsp:txBody>
      <dsp:txXfrm>
        <a:off x="3703320" y="2416301"/>
        <a:ext cx="1234440" cy="78386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Β΄ εξάμηνο, 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825B41-2FDE-4933-B49C-9F89CE8BC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2170</Words>
  <Characters>11723</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Πληροφορική και νέες Τεχνολογίες στην Εκπαίδευση</vt:lpstr>
    </vt:vector>
  </TitlesOfParts>
  <Company>ΠΑΝΕΠΙΣΤΗΜΙΟ ΔΥΤΙΚΗΣ ΜΑΚΕΔΟΝΙΑΣ</Company>
  <LinksUpToDate>false</LinksUpToDate>
  <CharactersWithSpaces>13866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Πληροφορική και νέες Τεχνολογίες στην Εκπαίδευση</dc:title>
  <dc:creator>Χαρά</dc:creator>
  <cp:lastModifiedBy>Χαρά</cp:lastModifiedBy>
  <cp:revision>2</cp:revision>
  <dcterms:created xsi:type="dcterms:W3CDTF">2018-03-27T14:17:00Z</dcterms:created>
  <dcterms:modified xsi:type="dcterms:W3CDTF">2018-03-27T14:17:00Z</dcterms:modified>
</cp:coreProperties>
</file>